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3E66E" w14:textId="77777777" w:rsidR="00B43D1E" w:rsidRDefault="00B43D1E" w:rsidP="006910C8">
      <w:pPr>
        <w:kinsoku w:val="0"/>
        <w:overflowPunct w:val="0"/>
        <w:adjustRightInd w:val="0"/>
        <w:snapToGrid w:val="0"/>
        <w:jc w:val="center"/>
        <w:rPr>
          <w:rFonts w:asciiTheme="minorHAnsi" w:hAnsiTheme="minorHAnsi" w:cstheme="minorHAnsi"/>
          <w:b/>
          <w:szCs w:val="20"/>
        </w:rPr>
      </w:pPr>
      <w:r w:rsidRPr="00041C05">
        <w:rPr>
          <w:rFonts w:asciiTheme="minorHAnsi" w:hAnsiTheme="minorHAnsi" w:cstheme="minorHAnsi"/>
          <w:noProof/>
          <w:sz w:val="22"/>
          <w:szCs w:val="22"/>
          <w:lang w:eastAsia="en-US"/>
        </w:rPr>
        <w:drawing>
          <wp:inline distT="0" distB="0" distL="0" distR="0" wp14:anchorId="7C655A9E" wp14:editId="01977C65">
            <wp:extent cx="1105231" cy="384563"/>
            <wp:effectExtent l="0" t="0" r="0" b="0"/>
            <wp:docPr id="2009399976" name="Picture 4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99976" name="Picture 4" descr="A blue and black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793" cy="392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1C3BE" w14:textId="3A0DD227" w:rsidR="006910C8" w:rsidRPr="00D62823" w:rsidRDefault="006910C8" w:rsidP="006910C8">
      <w:pPr>
        <w:kinsoku w:val="0"/>
        <w:overflowPunct w:val="0"/>
        <w:adjustRightInd w:val="0"/>
        <w:snapToGrid w:val="0"/>
        <w:jc w:val="center"/>
        <w:rPr>
          <w:rFonts w:asciiTheme="minorHAnsi" w:eastAsiaTheme="minorEastAsia" w:hAnsiTheme="minorHAnsi" w:cstheme="minorHAnsi"/>
          <w:b/>
          <w:szCs w:val="20"/>
        </w:rPr>
      </w:pPr>
      <w:r w:rsidRPr="00D62823">
        <w:rPr>
          <w:rFonts w:asciiTheme="minorHAnsi" w:hAnsiTheme="minorHAnsi" w:cstheme="minorHAnsi"/>
          <w:b/>
          <w:szCs w:val="20"/>
        </w:rPr>
        <w:t>SCIENTIFIC COMMITTEE</w:t>
      </w:r>
    </w:p>
    <w:p w14:paraId="12BC100D" w14:textId="1C0DA2BF" w:rsidR="006910C8" w:rsidRPr="00D62823" w:rsidRDefault="006910C8" w:rsidP="006910C8">
      <w:pPr>
        <w:snapToGrid w:val="0"/>
        <w:spacing w:line="200" w:lineRule="exact"/>
        <w:jc w:val="center"/>
        <w:rPr>
          <w:rFonts w:asciiTheme="minorHAnsi" w:hAnsiTheme="minorHAnsi" w:cstheme="minorHAnsi"/>
          <w:b/>
          <w:szCs w:val="20"/>
        </w:rPr>
      </w:pPr>
      <w:r w:rsidRPr="00D62823">
        <w:rPr>
          <w:rFonts w:asciiTheme="minorHAnsi" w:eastAsiaTheme="minorEastAsia" w:hAnsiTheme="minorHAnsi" w:cstheme="minorHAnsi"/>
          <w:b/>
          <w:szCs w:val="20"/>
        </w:rPr>
        <w:t>TWENT</w:t>
      </w:r>
      <w:r w:rsidR="005B2FDD" w:rsidRPr="00D62823">
        <w:rPr>
          <w:rFonts w:asciiTheme="minorHAnsi" w:eastAsiaTheme="minorEastAsia" w:hAnsiTheme="minorHAnsi" w:cstheme="minorHAnsi"/>
          <w:b/>
          <w:szCs w:val="20"/>
        </w:rPr>
        <w:t>Y-FIRST</w:t>
      </w:r>
      <w:r w:rsidRPr="00D62823">
        <w:rPr>
          <w:rFonts w:asciiTheme="minorHAnsi" w:hAnsiTheme="minorHAnsi" w:cstheme="minorHAnsi"/>
          <w:b/>
          <w:szCs w:val="20"/>
        </w:rPr>
        <w:t xml:space="preserve"> REGULAR SESSION </w:t>
      </w:r>
    </w:p>
    <w:p w14:paraId="1537DCFC" w14:textId="77777777" w:rsidR="005B2FDD" w:rsidRPr="00D62823" w:rsidRDefault="005B2FDD" w:rsidP="005B2FDD">
      <w:pPr>
        <w:adjustRightInd w:val="0"/>
        <w:snapToGrid w:val="0"/>
        <w:jc w:val="center"/>
        <w:rPr>
          <w:rFonts w:asciiTheme="minorHAnsi" w:hAnsiTheme="minorHAnsi" w:cstheme="minorHAnsi"/>
          <w:szCs w:val="20"/>
        </w:rPr>
      </w:pPr>
      <w:bookmarkStart w:id="0" w:name="_Hlk197533517"/>
      <w:r w:rsidRPr="00D62823">
        <w:rPr>
          <w:rFonts w:asciiTheme="minorHAnsi" w:hAnsiTheme="minorHAnsi" w:cstheme="minorHAnsi"/>
          <w:szCs w:val="20"/>
        </w:rPr>
        <w:t>Nuku’alofa, Tonga</w:t>
      </w:r>
    </w:p>
    <w:bookmarkEnd w:id="0"/>
    <w:p w14:paraId="1B257E73" w14:textId="77777777" w:rsidR="005B2FDD" w:rsidRPr="00D62823" w:rsidRDefault="005B2FDD" w:rsidP="005B2FDD">
      <w:pPr>
        <w:adjustRightInd w:val="0"/>
        <w:snapToGrid w:val="0"/>
        <w:jc w:val="center"/>
        <w:rPr>
          <w:rFonts w:asciiTheme="minorHAnsi" w:hAnsiTheme="minorHAnsi" w:cstheme="minorHAnsi"/>
          <w:szCs w:val="20"/>
        </w:rPr>
      </w:pPr>
      <w:r w:rsidRPr="00D62823">
        <w:rPr>
          <w:rFonts w:asciiTheme="minorHAnsi" w:hAnsiTheme="minorHAnsi" w:cstheme="minorHAnsi"/>
          <w:szCs w:val="20"/>
        </w:rPr>
        <w:t>13 – 21 August 2025</w:t>
      </w:r>
    </w:p>
    <w:p w14:paraId="40F35409" w14:textId="18D262C3" w:rsidR="00C53FD0" w:rsidRPr="00D62823" w:rsidRDefault="00C53FD0" w:rsidP="00C53FD0">
      <w:pPr>
        <w:pBdr>
          <w:top w:val="single" w:sz="18" w:space="1" w:color="auto"/>
          <w:bottom w:val="single" w:sz="18" w:space="0" w:color="auto"/>
        </w:pBdr>
        <w:adjustRightInd w:val="0"/>
        <w:snapToGrid w:val="0"/>
        <w:spacing w:line="200" w:lineRule="exact"/>
        <w:jc w:val="center"/>
        <w:rPr>
          <w:rFonts w:asciiTheme="minorHAnsi" w:hAnsiTheme="minorHAnsi" w:cstheme="minorHAnsi"/>
          <w:b/>
          <w:bCs/>
          <w:szCs w:val="20"/>
        </w:rPr>
      </w:pPr>
      <w:r w:rsidRPr="00D62823">
        <w:rPr>
          <w:rFonts w:asciiTheme="minorHAnsi" w:hAnsiTheme="minorHAnsi" w:cstheme="minorHAnsi"/>
          <w:b/>
          <w:bCs/>
          <w:szCs w:val="20"/>
        </w:rPr>
        <w:t>INDICATIVE SCHEDULE (Matrix)</w:t>
      </w:r>
    </w:p>
    <w:p w14:paraId="51EBAD11" w14:textId="00821CF3" w:rsidR="00C53FD0" w:rsidRPr="00D62823" w:rsidRDefault="00C53FD0" w:rsidP="00B43D1E">
      <w:pPr>
        <w:adjustRightInd w:val="0"/>
        <w:snapToGrid w:val="0"/>
        <w:spacing w:after="120"/>
        <w:jc w:val="right"/>
        <w:rPr>
          <w:rFonts w:asciiTheme="minorHAnsi" w:hAnsiTheme="minorHAnsi" w:cstheme="minorHAnsi"/>
          <w:b/>
          <w:szCs w:val="20"/>
        </w:rPr>
      </w:pPr>
      <w:r w:rsidRPr="00D62823">
        <w:rPr>
          <w:rFonts w:asciiTheme="minorHAnsi" w:hAnsiTheme="minorHAnsi" w:cstheme="minorHAnsi"/>
          <w:b/>
          <w:szCs w:val="20"/>
        </w:rPr>
        <w:t>WCPFC-SC</w:t>
      </w:r>
      <w:r w:rsidR="005B17CD" w:rsidRPr="00D62823">
        <w:rPr>
          <w:rFonts w:asciiTheme="minorHAnsi" w:hAnsiTheme="minorHAnsi" w:cstheme="minorHAnsi"/>
          <w:b/>
          <w:szCs w:val="20"/>
        </w:rPr>
        <w:t>2</w:t>
      </w:r>
      <w:r w:rsidR="005B2FDD" w:rsidRPr="00D62823">
        <w:rPr>
          <w:rFonts w:asciiTheme="minorHAnsi" w:hAnsiTheme="minorHAnsi" w:cstheme="minorHAnsi"/>
          <w:b/>
          <w:szCs w:val="20"/>
        </w:rPr>
        <w:t>1</w:t>
      </w:r>
      <w:r w:rsidRPr="00D62823">
        <w:rPr>
          <w:rFonts w:asciiTheme="minorHAnsi" w:hAnsiTheme="minorHAnsi" w:cstheme="minorHAnsi"/>
          <w:b/>
          <w:szCs w:val="20"/>
        </w:rPr>
        <w:t>-20</w:t>
      </w:r>
      <w:r w:rsidR="00150853" w:rsidRPr="00D62823">
        <w:rPr>
          <w:rFonts w:asciiTheme="minorHAnsi" w:hAnsiTheme="minorHAnsi" w:cstheme="minorHAnsi"/>
          <w:b/>
          <w:szCs w:val="20"/>
        </w:rPr>
        <w:t>2</w:t>
      </w:r>
      <w:r w:rsidR="005B2FDD" w:rsidRPr="00D62823">
        <w:rPr>
          <w:rFonts w:asciiTheme="minorHAnsi" w:hAnsiTheme="minorHAnsi" w:cstheme="minorHAnsi"/>
          <w:b/>
          <w:szCs w:val="20"/>
        </w:rPr>
        <w:t>5</w:t>
      </w:r>
      <w:r w:rsidRPr="00D62823">
        <w:rPr>
          <w:rFonts w:asciiTheme="minorHAnsi" w:hAnsiTheme="minorHAnsi" w:cstheme="minorHAnsi"/>
          <w:b/>
          <w:szCs w:val="20"/>
        </w:rPr>
        <w:t>/</w:t>
      </w:r>
      <w:r w:rsidR="00455E79" w:rsidRPr="00D62823">
        <w:rPr>
          <w:rFonts w:asciiTheme="minorHAnsi" w:hAnsiTheme="minorHAnsi" w:cstheme="minorHAnsi"/>
          <w:b/>
          <w:szCs w:val="20"/>
        </w:rPr>
        <w:t>05</w:t>
      </w:r>
      <w:r w:rsidR="008B3A6F">
        <w:rPr>
          <w:rFonts w:asciiTheme="minorHAnsi" w:hAnsiTheme="minorHAnsi" w:cstheme="minorHAnsi"/>
          <w:b/>
          <w:szCs w:val="20"/>
        </w:rPr>
        <w:t xml:space="preserve"> (Rev.0</w:t>
      </w:r>
      <w:r w:rsidR="00184B9F">
        <w:rPr>
          <w:rFonts w:asciiTheme="minorHAnsi" w:hAnsiTheme="minorHAnsi" w:cstheme="minorHAnsi"/>
          <w:b/>
          <w:szCs w:val="20"/>
        </w:rPr>
        <w:t>8</w:t>
      </w:r>
      <w:r w:rsidR="009317DF">
        <w:rPr>
          <w:rFonts w:asciiTheme="minorHAnsi" w:hAnsiTheme="minorHAnsi" w:cstheme="minorHAnsi"/>
          <w:b/>
          <w:szCs w:val="20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8"/>
        <w:gridCol w:w="1798"/>
        <w:gridCol w:w="1799"/>
        <w:gridCol w:w="1799"/>
        <w:gridCol w:w="1802"/>
        <w:gridCol w:w="1799"/>
        <w:gridCol w:w="1799"/>
        <w:gridCol w:w="1796"/>
      </w:tblGrid>
      <w:tr w:rsidR="00C53FD0" w:rsidRPr="00301B1E" w14:paraId="702CB2B3" w14:textId="77777777" w:rsidTr="00455E79">
        <w:trPr>
          <w:trHeight w:val="288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14:paraId="1F1F9083" w14:textId="77777777" w:rsidR="00C53FD0" w:rsidRPr="00301B1E" w:rsidRDefault="00C53FD0" w:rsidP="00295953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</w:pPr>
            <w:bookmarkStart w:id="1" w:name="_Hlk201875602"/>
            <w:r w:rsidRPr="00301B1E"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  <w:t>Time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8F7B3FB" w14:textId="77777777" w:rsidR="00C53FD0" w:rsidRPr="00301B1E" w:rsidRDefault="00C53FD0" w:rsidP="00295953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ja-JP"/>
              </w:rPr>
              <w:t>Sun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1C0551C" w14:textId="77777777" w:rsidR="00C53FD0" w:rsidRPr="00301B1E" w:rsidRDefault="00C53FD0" w:rsidP="00295953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ja-JP"/>
              </w:rPr>
              <w:t>Mon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A8E0476" w14:textId="297A54CF" w:rsidR="00C53FD0" w:rsidRPr="00301B1E" w:rsidRDefault="00C53FD0" w:rsidP="00295953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ja-JP"/>
              </w:rPr>
              <w:t xml:space="preserve">Tue, </w:t>
            </w:r>
            <w:r w:rsidR="00150853"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</w:t>
            </w:r>
            <w:r w:rsidR="005B2FDD"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</w:t>
            </w: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August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54E1549" w14:textId="26D264F3" w:rsidR="00C53FD0" w:rsidRPr="00301B1E" w:rsidRDefault="00C53FD0" w:rsidP="009636B4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ja-JP"/>
              </w:rPr>
              <w:t xml:space="preserve">Wed, </w:t>
            </w:r>
            <w:r w:rsidR="00150853"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</w:t>
            </w:r>
            <w:r w:rsidR="009B00A6"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F935316" w14:textId="3184A896" w:rsidR="00C53FD0" w:rsidRPr="00301B1E" w:rsidRDefault="00C53FD0" w:rsidP="009636B4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ja-JP"/>
              </w:rPr>
              <w:t xml:space="preserve">Thu, </w:t>
            </w:r>
            <w:r w:rsidR="00150853"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</w:t>
            </w:r>
            <w:r w:rsidR="009B00A6"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1E723FF" w14:textId="5F886FB0" w:rsidR="00C53FD0" w:rsidRPr="00301B1E" w:rsidRDefault="00C53FD0" w:rsidP="009636B4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ja-JP"/>
              </w:rPr>
              <w:t xml:space="preserve">Fri, </w:t>
            </w:r>
            <w:r w:rsidR="00040493"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</w:t>
            </w:r>
            <w:r w:rsidR="009B00A6"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624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B5CBF89" w14:textId="57BEC24B" w:rsidR="00C53FD0" w:rsidRPr="00301B1E" w:rsidRDefault="00C53FD0" w:rsidP="009636B4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ja-JP"/>
              </w:rPr>
              <w:t xml:space="preserve">Sat, </w:t>
            </w:r>
            <w:r w:rsidR="00040493"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</w:t>
            </w:r>
            <w:r w:rsidR="009B00A6"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6</w:t>
            </w:r>
          </w:p>
        </w:tc>
      </w:tr>
      <w:tr w:rsidR="008F2E06" w:rsidRPr="00301B1E" w14:paraId="7BA7CC80" w14:textId="77777777" w:rsidTr="00A305E6">
        <w:trPr>
          <w:trHeight w:val="431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7DD06540" w14:textId="6F2912A9" w:rsidR="008F2E06" w:rsidRPr="00301B1E" w:rsidRDefault="008F2E06" w:rsidP="00B66B02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  <w:t>0830-1000 (1.5h)</w:t>
            </w:r>
          </w:p>
        </w:tc>
        <w:tc>
          <w:tcPr>
            <w:tcW w:w="625" w:type="pct"/>
            <w:vMerge w:val="restart"/>
            <w:noWrap/>
            <w:vAlign w:val="center"/>
          </w:tcPr>
          <w:p w14:paraId="3EC93B91" w14:textId="77777777" w:rsidR="008F2E06" w:rsidRPr="00301B1E" w:rsidRDefault="008F2E06" w:rsidP="00B66B02">
            <w:pPr>
              <w:wordWrap/>
              <w:adjustRightInd w:val="0"/>
              <w:snapToGrid w:val="0"/>
              <w:ind w:left="360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625" w:type="pct"/>
            <w:vMerge w:val="restart"/>
            <w:vAlign w:val="center"/>
          </w:tcPr>
          <w:p w14:paraId="48FEF222" w14:textId="7F212F7B" w:rsidR="008F2E06" w:rsidRPr="00301B1E" w:rsidRDefault="008F2E06" w:rsidP="00B66B02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625" w:type="pct"/>
            <w:vMerge w:val="restart"/>
            <w:noWrap/>
            <w:vAlign w:val="center"/>
          </w:tcPr>
          <w:p w14:paraId="779BCEA0" w14:textId="372781E3" w:rsidR="008F2E06" w:rsidRPr="00301B1E" w:rsidRDefault="008F2E06" w:rsidP="00B66B02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5E5CBBDE" w14:textId="77777777" w:rsidR="008F2E06" w:rsidRPr="00301B1E" w:rsidRDefault="008F2E06" w:rsidP="00E55DEB">
            <w:pPr>
              <w:wordWrap/>
              <w:adjustRightInd w:val="0"/>
              <w:snapToGrid w:val="0"/>
              <w:ind w:left="-108" w:right="-108"/>
              <w:jc w:val="left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sz w:val="19"/>
                <w:szCs w:val="19"/>
              </w:rPr>
              <w:t>Opening Ceremony</w:t>
            </w:r>
          </w:p>
          <w:p w14:paraId="2F52CCE2" w14:textId="1D04F10C" w:rsidR="008F2E06" w:rsidRPr="00301B1E" w:rsidRDefault="008F2E06" w:rsidP="00E55DEB">
            <w:pPr>
              <w:wordWrap/>
              <w:adjustRightInd w:val="0"/>
              <w:snapToGrid w:val="0"/>
              <w:jc w:val="left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sz w:val="19"/>
                <w:szCs w:val="19"/>
              </w:rPr>
              <w:t>08</w:t>
            </w:r>
            <w:ins w:id="2" w:author="SungKwon Soh" w:date="2025-08-04T09:35:00Z" w16du:dateUtc="2025-08-03T22:35:00Z">
              <w:r w:rsidRPr="00301B1E">
                <w:rPr>
                  <w:rFonts w:asciiTheme="minorHAnsi" w:hAnsiTheme="minorHAnsi" w:cstheme="minorHAnsi"/>
                  <w:b/>
                  <w:sz w:val="19"/>
                  <w:szCs w:val="19"/>
                </w:rPr>
                <w:t>3</w:t>
              </w:r>
            </w:ins>
            <w:r w:rsidRPr="00301B1E">
              <w:rPr>
                <w:rFonts w:asciiTheme="minorHAnsi" w:hAnsiTheme="minorHAnsi" w:cstheme="minorHAnsi"/>
                <w:b/>
                <w:sz w:val="19"/>
                <w:szCs w:val="19"/>
              </w:rPr>
              <w:t>0-</w:t>
            </w:r>
            <w:ins w:id="3" w:author="SungKwon Soh" w:date="2025-08-04T09:35:00Z" w16du:dateUtc="2025-08-03T22:35:00Z">
              <w:r w:rsidRPr="00301B1E">
                <w:rPr>
                  <w:rFonts w:asciiTheme="minorHAnsi" w:hAnsiTheme="minorHAnsi" w:cstheme="minorHAnsi"/>
                  <w:b/>
                  <w:sz w:val="19"/>
                  <w:szCs w:val="19"/>
                </w:rPr>
                <w:t>10</w:t>
              </w:r>
            </w:ins>
            <w:r w:rsidRPr="00301B1E">
              <w:rPr>
                <w:rFonts w:asciiTheme="minorHAnsi" w:hAnsiTheme="minorHAnsi" w:cstheme="minorHAnsi"/>
                <w:b/>
                <w:sz w:val="19"/>
                <w:szCs w:val="19"/>
              </w:rPr>
              <w:t>00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14:paraId="149FF570" w14:textId="4A2F8039" w:rsidR="008F2E06" w:rsidRPr="00301B1E" w:rsidRDefault="008F2E06" w:rsidP="00E55DEB">
            <w:pPr>
              <w:wordWrap/>
              <w:adjustRightInd w:val="0"/>
              <w:snapToGrid w:val="0"/>
              <w:jc w:val="left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 xml:space="preserve">A4. Stock </w:t>
            </w:r>
            <w:proofErr w:type="gramStart"/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>Status(</w:t>
            </w:r>
            <w:proofErr w:type="gramEnd"/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>1)</w:t>
            </w:r>
          </w:p>
          <w:p w14:paraId="372D946B" w14:textId="524FF474" w:rsidR="008F2E06" w:rsidRPr="00301B1E" w:rsidRDefault="008F2E06" w:rsidP="00E55DEB">
            <w:pPr>
              <w:wordWrap/>
              <w:adjustRightInd w:val="0"/>
              <w:snapToGrid w:val="0"/>
              <w:jc w:val="left"/>
              <w:rPr>
                <w:rFonts w:asciiTheme="minorHAnsi" w:eastAsia="Malgun Gothic" w:hAnsiTheme="minorHAnsi" w:cstheme="minorHAnsi"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sz w:val="19"/>
                <w:szCs w:val="19"/>
              </w:rPr>
              <w:t>A4.1 (MFCL)</w:t>
            </w:r>
          </w:p>
          <w:p w14:paraId="7D44A804" w14:textId="77777777" w:rsidR="008F2E06" w:rsidRPr="00301B1E" w:rsidRDefault="008F2E06" w:rsidP="00E55DEB">
            <w:pPr>
              <w:wordWrap/>
              <w:adjustRightInd w:val="0"/>
              <w:snapToGrid w:val="0"/>
              <w:jc w:val="left"/>
              <w:rPr>
                <w:rFonts w:asciiTheme="minorHAnsi" w:eastAsia="Malgun Gothic" w:hAnsiTheme="minorHAnsi" w:cstheme="minorHAnsi"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sz w:val="19"/>
                <w:szCs w:val="19"/>
              </w:rPr>
              <w:t>A4.2 (P123)</w:t>
            </w:r>
          </w:p>
          <w:p w14:paraId="56A71C0B" w14:textId="32A228C7" w:rsidR="008F2E06" w:rsidRPr="00301B1E" w:rsidRDefault="008F2E06" w:rsidP="00E55DEB">
            <w:pPr>
              <w:wordWrap/>
              <w:adjustRightInd w:val="0"/>
              <w:snapToGrid w:val="0"/>
              <w:jc w:val="left"/>
              <w:rPr>
                <w:rFonts w:asciiTheme="minorHAnsi" w:eastAsia="Malgun Gothic" w:hAnsiTheme="minorHAnsi" w:cstheme="minorHAnsi"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sz w:val="19"/>
                <w:szCs w:val="19"/>
              </w:rPr>
              <w:t>A4.7.</w:t>
            </w:r>
            <w:ins w:id="4" w:author="SungKwon Soh" w:date="2025-08-03T16:57:00Z" w16du:dateUtc="2025-08-03T05:57:00Z">
              <w:r w:rsidRPr="00301B1E">
                <w:rPr>
                  <w:rFonts w:asciiTheme="minorHAnsi" w:eastAsia="Malgun Gothic" w:hAnsiTheme="minorHAnsi" w:cstheme="minorHAnsi"/>
                  <w:sz w:val="19"/>
                  <w:szCs w:val="19"/>
                </w:rPr>
                <w:t>6</w:t>
              </w:r>
            </w:ins>
            <w:r w:rsidRPr="00301B1E">
              <w:rPr>
                <w:rFonts w:asciiTheme="minorHAnsi" w:eastAsia="Malgun Gothic" w:hAnsiTheme="minorHAnsi" w:cstheme="minorHAnsi"/>
                <w:sz w:val="19"/>
                <w:szCs w:val="19"/>
              </w:rPr>
              <w:t>.1→ISG</w:t>
            </w:r>
          </w:p>
          <w:p w14:paraId="640F1832" w14:textId="094ED7BC" w:rsidR="008F2E06" w:rsidRPr="00301B1E" w:rsidRDefault="008F2E06" w:rsidP="00E55DEB">
            <w:pPr>
              <w:wordWrap/>
              <w:adjustRightInd w:val="0"/>
              <w:snapToGrid w:val="0"/>
              <w:jc w:val="left"/>
              <w:rPr>
                <w:rFonts w:asciiTheme="minorHAnsi" w:eastAsia="Malgun Gothic" w:hAnsiTheme="minorHAnsi" w:cstheme="minorHAnsi"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sz w:val="19"/>
                <w:szCs w:val="19"/>
              </w:rPr>
              <w:t>A4.7.</w:t>
            </w:r>
            <w:ins w:id="5" w:author="SungKwon Soh" w:date="2025-08-03T16:57:00Z" w16du:dateUtc="2025-08-03T05:57:00Z">
              <w:r w:rsidRPr="00301B1E">
                <w:rPr>
                  <w:rFonts w:asciiTheme="minorHAnsi" w:eastAsia="Malgun Gothic" w:hAnsiTheme="minorHAnsi" w:cstheme="minorHAnsi"/>
                  <w:sz w:val="19"/>
                  <w:szCs w:val="19"/>
                </w:rPr>
                <w:t>6</w:t>
              </w:r>
            </w:ins>
            <w:r w:rsidRPr="00301B1E">
              <w:rPr>
                <w:rFonts w:asciiTheme="minorHAnsi" w:eastAsia="Malgun Gothic" w:hAnsiTheme="minorHAnsi" w:cstheme="minorHAnsi"/>
                <w:sz w:val="19"/>
                <w:szCs w:val="19"/>
              </w:rPr>
              <w:t>.2→ISG</w:t>
            </w:r>
          </w:p>
          <w:p w14:paraId="168ABE37" w14:textId="222717A3" w:rsidR="008F2E06" w:rsidRPr="00301B1E" w:rsidRDefault="008F2E06" w:rsidP="00E55DEB">
            <w:pPr>
              <w:wordWrap/>
              <w:adjustRightInd w:val="0"/>
              <w:snapToGrid w:val="0"/>
              <w:jc w:val="left"/>
              <w:rPr>
                <w:rFonts w:asciiTheme="minorHAnsi" w:eastAsia="Malgun Gothic" w:hAnsiTheme="minorHAnsi" w:cstheme="minorHAnsi"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sz w:val="19"/>
                <w:szCs w:val="19"/>
              </w:rPr>
              <w:t>A4.7.</w:t>
            </w:r>
            <w:ins w:id="6" w:author="SungKwon Soh" w:date="2025-08-03T16:57:00Z" w16du:dateUtc="2025-08-03T05:57:00Z">
              <w:r w:rsidRPr="00301B1E">
                <w:rPr>
                  <w:rFonts w:asciiTheme="minorHAnsi" w:eastAsia="Malgun Gothic" w:hAnsiTheme="minorHAnsi" w:cstheme="minorHAnsi"/>
                  <w:sz w:val="19"/>
                  <w:szCs w:val="19"/>
                </w:rPr>
                <w:t>6</w:t>
              </w:r>
            </w:ins>
            <w:r w:rsidRPr="00301B1E">
              <w:rPr>
                <w:rFonts w:asciiTheme="minorHAnsi" w:eastAsia="Malgun Gothic" w:hAnsiTheme="minorHAnsi" w:cstheme="minorHAnsi"/>
                <w:sz w:val="19"/>
                <w:szCs w:val="19"/>
              </w:rPr>
              <w:t>.3→ISG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14:paraId="4200E6E5" w14:textId="1B56E2C0" w:rsidR="008F2E06" w:rsidRPr="00301B1E" w:rsidRDefault="008F2E06" w:rsidP="00E55DEB">
            <w:pPr>
              <w:wordWrap/>
              <w:adjustRightInd w:val="0"/>
              <w:snapToGrid w:val="0"/>
              <w:jc w:val="left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 xml:space="preserve">A4. Stock </w:t>
            </w:r>
            <w:proofErr w:type="gramStart"/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>Status(</w:t>
            </w:r>
            <w:proofErr w:type="gramEnd"/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>3)</w:t>
            </w:r>
          </w:p>
          <w:p w14:paraId="47A7298F" w14:textId="59AF5B37" w:rsidR="008F2E06" w:rsidRPr="00301B1E" w:rsidRDefault="008F2E06" w:rsidP="00E55DEB">
            <w:pPr>
              <w:wordWrap/>
              <w:adjustRightInd w:val="0"/>
              <w:snapToGrid w:val="0"/>
              <w:jc w:val="left"/>
              <w:rPr>
                <w:rFonts w:asciiTheme="minorHAnsi" w:eastAsia="Malgun Gothic" w:hAnsiTheme="minorHAnsi" w:cstheme="minorHAnsi"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sz w:val="19"/>
                <w:szCs w:val="19"/>
              </w:rPr>
              <w:t>A4.4 (Northern stocks)</w:t>
            </w:r>
          </w:p>
          <w:p w14:paraId="5079148E" w14:textId="77777777" w:rsidR="00301B1E" w:rsidRPr="00301B1E" w:rsidRDefault="00301B1E" w:rsidP="00301B1E">
            <w:pPr>
              <w:wordWrap/>
              <w:adjustRightInd w:val="0"/>
              <w:snapToGrid w:val="0"/>
              <w:jc w:val="left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 xml:space="preserve">A4. Stock </w:t>
            </w:r>
            <w:proofErr w:type="gramStart"/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>Status(</w:t>
            </w:r>
            <w:proofErr w:type="gramEnd"/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>4)</w:t>
            </w:r>
          </w:p>
          <w:p w14:paraId="63AFFBBA" w14:textId="501667AC" w:rsidR="008F2E06" w:rsidRPr="00301B1E" w:rsidRDefault="00301B1E" w:rsidP="00301B1E">
            <w:pPr>
              <w:wordWrap/>
              <w:adjustRightInd w:val="0"/>
              <w:snapToGrid w:val="0"/>
              <w:jc w:val="left"/>
              <w:rPr>
                <w:rFonts w:asciiTheme="minorHAnsi" w:eastAsia="Malgun Gothic" w:hAnsiTheme="minorHAnsi" w:cstheme="minorHAnsi"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sz w:val="19"/>
                <w:szCs w:val="19"/>
              </w:rPr>
              <w:t>A4.5.1 (swordfish)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14:paraId="4BACA788" w14:textId="6F45A3A2" w:rsidR="008F2E06" w:rsidRPr="00301B1E" w:rsidRDefault="008F2E06" w:rsidP="00E55DEB">
            <w:pPr>
              <w:wordWrap/>
              <w:adjustRightInd w:val="0"/>
              <w:snapToGrid w:val="0"/>
              <w:jc w:val="left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 xml:space="preserve">A4. Stock </w:t>
            </w:r>
            <w:proofErr w:type="gramStart"/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>Status(</w:t>
            </w:r>
            <w:proofErr w:type="gramEnd"/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>5)</w:t>
            </w:r>
          </w:p>
          <w:p w14:paraId="6C4DED25" w14:textId="0931B8A1" w:rsidR="008F2E06" w:rsidRPr="00301B1E" w:rsidRDefault="008F2E06" w:rsidP="00E55DEB">
            <w:pPr>
              <w:wordWrap/>
              <w:adjustRightInd w:val="0"/>
              <w:snapToGrid w:val="0"/>
              <w:jc w:val="left"/>
              <w:rPr>
                <w:rFonts w:asciiTheme="minorHAnsi" w:eastAsia="Malgun Gothic" w:hAnsiTheme="minorHAnsi" w:cstheme="minorHAnsi"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sz w:val="19"/>
                <w:szCs w:val="19"/>
              </w:rPr>
              <w:t>A4.5.2 (SWP MLS)</w:t>
            </w:r>
          </w:p>
          <w:p w14:paraId="7158EDCD" w14:textId="4EDB3C7F" w:rsidR="008F2E06" w:rsidRPr="00301B1E" w:rsidRDefault="008F2E06" w:rsidP="00E55DEB">
            <w:pPr>
              <w:wordWrap/>
              <w:adjustRightInd w:val="0"/>
              <w:snapToGrid w:val="0"/>
              <w:jc w:val="left"/>
              <w:rPr>
                <w:rFonts w:asciiTheme="minorHAnsi" w:eastAsia="Malgun Gothic" w:hAnsiTheme="minorHAnsi" w:cstheme="minorHAnsi"/>
                <w:sz w:val="19"/>
                <w:szCs w:val="19"/>
              </w:rPr>
            </w:pPr>
          </w:p>
        </w:tc>
      </w:tr>
      <w:tr w:rsidR="008F2E06" w:rsidRPr="00301B1E" w14:paraId="5295F4DE" w14:textId="77777777" w:rsidTr="008E19D2">
        <w:trPr>
          <w:trHeight w:val="64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14:paraId="6F5D5497" w14:textId="77777777" w:rsidR="008F2E06" w:rsidRPr="00301B1E" w:rsidRDefault="008F2E06" w:rsidP="008B3A6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  <w:t>1000-1030</w:t>
            </w:r>
          </w:p>
        </w:tc>
        <w:tc>
          <w:tcPr>
            <w:tcW w:w="625" w:type="pct"/>
            <w:vMerge/>
            <w:noWrap/>
            <w:vAlign w:val="center"/>
          </w:tcPr>
          <w:p w14:paraId="6A831C10" w14:textId="77777777" w:rsidR="008F2E06" w:rsidRPr="00301B1E" w:rsidRDefault="008F2E06" w:rsidP="008B3A6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5" w:type="pct"/>
            <w:vMerge/>
            <w:vAlign w:val="center"/>
          </w:tcPr>
          <w:p w14:paraId="42D891B7" w14:textId="77777777" w:rsidR="008F2E06" w:rsidRPr="00301B1E" w:rsidRDefault="008F2E06" w:rsidP="008B3A6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5" w:type="pct"/>
            <w:vMerge/>
            <w:noWrap/>
            <w:vAlign w:val="center"/>
          </w:tcPr>
          <w:p w14:paraId="095AF5A5" w14:textId="77777777" w:rsidR="008F2E06" w:rsidRPr="00301B1E" w:rsidRDefault="008F2E06" w:rsidP="008B3A6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10D20A27" w14:textId="78EFD982" w:rsidR="008F2E06" w:rsidRPr="00301B1E" w:rsidRDefault="008F2E06" w:rsidP="008B3A6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9"/>
                <w:szCs w:val="19"/>
                <w:rPrChange w:id="7" w:author="SungKwon Soh" w:date="2025-08-04T09:38:00Z" w16du:dateUtc="2025-08-03T22:38:00Z">
                  <w:rPr>
                    <w:rFonts w:asciiTheme="minorHAnsi" w:hAnsiTheme="minorHAnsi" w:cstheme="minorHAnsi"/>
                    <w:bCs/>
                    <w:szCs w:val="20"/>
                  </w:rPr>
                </w:rPrChange>
              </w:rPr>
            </w:pPr>
            <w:ins w:id="8" w:author="SungKwon Soh" w:date="2025-08-04T09:38:00Z" w16du:dateUtc="2025-08-03T22:38:00Z">
              <w:r w:rsidRPr="00301B1E">
                <w:rPr>
                  <w:rFonts w:asciiTheme="minorHAnsi" w:hAnsiTheme="minorHAnsi" w:cstheme="minorHAnsi"/>
                  <w:b/>
                  <w:sz w:val="19"/>
                  <w:szCs w:val="19"/>
                  <w:rPrChange w:id="9" w:author="SungKwon Soh" w:date="2025-08-04T09:38:00Z" w16du:dateUtc="2025-08-03T22:38:00Z">
                    <w:rPr>
                      <w:rFonts w:asciiTheme="minorHAnsi" w:hAnsiTheme="minorHAnsi" w:cstheme="minorHAnsi"/>
                      <w:bCs/>
                      <w:szCs w:val="20"/>
                    </w:rPr>
                  </w:rPrChange>
                </w:rPr>
                <w:t>1000-1020</w:t>
              </w:r>
            </w:ins>
          </w:p>
        </w:tc>
        <w:tc>
          <w:tcPr>
            <w:tcW w:w="1874" w:type="pct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8E7E75" w14:textId="15F33ED6" w:rsidR="008F2E06" w:rsidRPr="00301B1E" w:rsidRDefault="008F2E06" w:rsidP="008B3A6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Cs/>
                <w:sz w:val="19"/>
                <w:szCs w:val="19"/>
              </w:rPr>
              <w:t>Morning Break (1000-1030)</w:t>
            </w:r>
          </w:p>
        </w:tc>
      </w:tr>
      <w:tr w:rsidR="008F2E06" w:rsidRPr="00301B1E" w14:paraId="717D6C15" w14:textId="77777777" w:rsidTr="00301B1E">
        <w:trPr>
          <w:trHeight w:val="476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5DDFC27D" w14:textId="46E5441C" w:rsidR="008F2E06" w:rsidRPr="00301B1E" w:rsidRDefault="008F2E06" w:rsidP="008B3A6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  <w:t>1030-1200 (1.5h)</w:t>
            </w:r>
          </w:p>
        </w:tc>
        <w:tc>
          <w:tcPr>
            <w:tcW w:w="625" w:type="pct"/>
            <w:vMerge/>
            <w:noWrap/>
            <w:vAlign w:val="center"/>
          </w:tcPr>
          <w:p w14:paraId="6C35128B" w14:textId="77777777" w:rsidR="008F2E06" w:rsidRPr="00301B1E" w:rsidRDefault="008F2E06" w:rsidP="008B3A6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5" w:type="pct"/>
            <w:vMerge/>
            <w:vAlign w:val="center"/>
          </w:tcPr>
          <w:p w14:paraId="4B15563B" w14:textId="77777777" w:rsidR="008F2E06" w:rsidRPr="00301B1E" w:rsidRDefault="008F2E06" w:rsidP="008B3A6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5" w:type="pct"/>
            <w:vMerge/>
            <w:tcBorders>
              <w:bottom w:val="single" w:sz="4" w:space="0" w:color="auto"/>
            </w:tcBorders>
            <w:noWrap/>
            <w:vAlign w:val="center"/>
          </w:tcPr>
          <w:p w14:paraId="0C99F977" w14:textId="77777777" w:rsidR="008F2E06" w:rsidRPr="00301B1E" w:rsidRDefault="008F2E06" w:rsidP="008B3A6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6" w:type="pct"/>
            <w:tcBorders>
              <w:bottom w:val="single" w:sz="2" w:space="0" w:color="auto"/>
            </w:tcBorders>
            <w:shd w:val="clear" w:color="auto" w:fill="FDE9D9" w:themeFill="accent6" w:themeFillTint="33"/>
            <w:noWrap/>
          </w:tcPr>
          <w:p w14:paraId="4E265E46" w14:textId="77777777" w:rsidR="008F2E06" w:rsidRPr="00301B1E" w:rsidRDefault="008F2E06" w:rsidP="008B3A6F">
            <w:pPr>
              <w:wordWrap/>
              <w:adjustRightInd w:val="0"/>
              <w:snapToGrid w:val="0"/>
              <w:jc w:val="left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sz w:val="19"/>
                <w:szCs w:val="19"/>
              </w:rPr>
              <w:t>Agenda 1 and A2</w:t>
            </w:r>
          </w:p>
          <w:p w14:paraId="0A041084" w14:textId="10778A65" w:rsidR="008F2E06" w:rsidRPr="00301B1E" w:rsidRDefault="008F2E06" w:rsidP="008B3A6F">
            <w:pPr>
              <w:wordWrap/>
              <w:adjustRightInd w:val="0"/>
              <w:snapToGrid w:val="0"/>
              <w:jc w:val="left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sz w:val="19"/>
                <w:szCs w:val="19"/>
              </w:rPr>
              <w:t>(</w:t>
            </w:r>
            <w:ins w:id="10" w:author="SungKwon Soh" w:date="2025-08-02T18:05:00Z" w16du:dateUtc="2025-08-02T07:05:00Z">
              <w:r w:rsidRPr="00301B1E">
                <w:rPr>
                  <w:rFonts w:asciiTheme="minorHAnsi" w:hAnsiTheme="minorHAnsi" w:cstheme="minorHAnsi"/>
                  <w:b/>
                  <w:sz w:val="19"/>
                  <w:szCs w:val="19"/>
                </w:rPr>
                <w:t>10</w:t>
              </w:r>
            </w:ins>
            <w:ins w:id="11" w:author="SungKwon Soh" w:date="2025-08-04T09:39:00Z" w16du:dateUtc="2025-08-03T22:39:00Z">
              <w:r w:rsidRPr="00301B1E">
                <w:rPr>
                  <w:rFonts w:asciiTheme="minorHAnsi" w:hAnsiTheme="minorHAnsi" w:cstheme="minorHAnsi"/>
                  <w:b/>
                  <w:sz w:val="19"/>
                  <w:szCs w:val="19"/>
                </w:rPr>
                <w:t>2</w:t>
              </w:r>
            </w:ins>
            <w:r w:rsidRPr="00301B1E">
              <w:rPr>
                <w:rFonts w:asciiTheme="minorHAnsi" w:hAnsiTheme="minorHAnsi" w:cstheme="minorHAnsi"/>
                <w:b/>
                <w:sz w:val="19"/>
                <w:szCs w:val="19"/>
              </w:rPr>
              <w:t>0-12</w:t>
            </w:r>
            <w:ins w:id="12" w:author="SungKwon Soh" w:date="2025-08-04T09:39:00Z" w16du:dateUtc="2025-08-03T22:39:00Z">
              <w:r w:rsidRPr="00301B1E">
                <w:rPr>
                  <w:rFonts w:asciiTheme="minorHAnsi" w:hAnsiTheme="minorHAnsi" w:cstheme="minorHAnsi"/>
                  <w:b/>
                  <w:sz w:val="19"/>
                  <w:szCs w:val="19"/>
                </w:rPr>
                <w:t>2</w:t>
              </w:r>
            </w:ins>
            <w:r w:rsidRPr="00301B1E">
              <w:rPr>
                <w:rFonts w:asciiTheme="minorHAnsi" w:hAnsiTheme="minorHAnsi" w:cstheme="minorHAnsi"/>
                <w:b/>
                <w:sz w:val="19"/>
                <w:szCs w:val="19"/>
              </w:rPr>
              <w:t>0)</w:t>
            </w:r>
          </w:p>
        </w:tc>
        <w:tc>
          <w:tcPr>
            <w:tcW w:w="625" w:type="pct"/>
            <w:tcBorders>
              <w:bottom w:val="single" w:sz="2" w:space="0" w:color="auto"/>
              <w:right w:val="single" w:sz="4" w:space="0" w:color="auto"/>
            </w:tcBorders>
            <w:shd w:val="clear" w:color="auto" w:fill="D99594" w:themeFill="accent2" w:themeFillTint="99"/>
            <w:noWrap/>
          </w:tcPr>
          <w:p w14:paraId="0B2E9931" w14:textId="61A98D8B" w:rsidR="008F2E06" w:rsidRPr="00301B1E" w:rsidRDefault="008F2E06" w:rsidP="008B3A6F">
            <w:pPr>
              <w:wordWrap/>
              <w:adjustRightInd w:val="0"/>
              <w:snapToGrid w:val="0"/>
              <w:jc w:val="left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 xml:space="preserve">A4. Stock </w:t>
            </w:r>
            <w:proofErr w:type="gramStart"/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>Status(</w:t>
            </w:r>
            <w:proofErr w:type="gramEnd"/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>2)</w:t>
            </w:r>
          </w:p>
          <w:p w14:paraId="4ED0D007" w14:textId="77777777" w:rsidR="008F2E06" w:rsidRPr="00301B1E" w:rsidRDefault="008F2E06" w:rsidP="008B3A6F">
            <w:pPr>
              <w:wordWrap/>
              <w:adjustRightInd w:val="0"/>
              <w:snapToGrid w:val="0"/>
              <w:jc w:val="left"/>
              <w:rPr>
                <w:rFonts w:asciiTheme="minorHAnsi" w:eastAsia="Malgun Gothic" w:hAnsiTheme="minorHAnsi" w:cstheme="minorHAnsi"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sz w:val="19"/>
                <w:szCs w:val="19"/>
              </w:rPr>
              <w:t>A4.3.1 (SKJ)</w:t>
            </w:r>
          </w:p>
          <w:p w14:paraId="58FA59F7" w14:textId="3BC96E84" w:rsidR="00301B1E" w:rsidRPr="00301B1E" w:rsidRDefault="00301B1E" w:rsidP="008B3A6F">
            <w:pPr>
              <w:wordWrap/>
              <w:adjustRightInd w:val="0"/>
              <w:snapToGrid w:val="0"/>
              <w:jc w:val="left"/>
              <w:rPr>
                <w:rFonts w:asciiTheme="minorHAnsi" w:eastAsia="Malgun Gothic" w:hAnsiTheme="minorHAnsi" w:cstheme="minorHAnsi"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sz w:val="19"/>
                <w:szCs w:val="19"/>
              </w:rPr>
              <w:t>A4.3.2 (Other tunas)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2" w:space="0" w:color="auto"/>
            </w:tcBorders>
            <w:shd w:val="clear" w:color="auto" w:fill="8DB3E2" w:themeFill="text2" w:themeFillTint="66"/>
            <w:noWrap/>
            <w:vAlign w:val="center"/>
          </w:tcPr>
          <w:p w14:paraId="175A338C" w14:textId="686534E7" w:rsidR="008F2E06" w:rsidRPr="00301B1E" w:rsidRDefault="00301B1E" w:rsidP="00301B1E">
            <w:pPr>
              <w:wordWrap/>
              <w:adjustRightInd w:val="0"/>
              <w:snapToGrid w:val="0"/>
              <w:jc w:val="center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>A5. MI theme (1)</w:t>
            </w:r>
          </w:p>
        </w:tc>
        <w:tc>
          <w:tcPr>
            <w:tcW w:w="624" w:type="pct"/>
            <w:tcBorders>
              <w:bottom w:val="single" w:sz="2" w:space="0" w:color="auto"/>
            </w:tcBorders>
            <w:shd w:val="clear" w:color="auto" w:fill="D99594" w:themeFill="accent2" w:themeFillTint="99"/>
            <w:noWrap/>
            <w:vAlign w:val="center"/>
          </w:tcPr>
          <w:p w14:paraId="05C79D2F" w14:textId="40A7E802" w:rsidR="008F2E06" w:rsidRPr="00301B1E" w:rsidRDefault="008F2E06" w:rsidP="008B3A6F">
            <w:pPr>
              <w:wordWrap/>
              <w:adjustRightInd w:val="0"/>
              <w:snapToGrid w:val="0"/>
              <w:jc w:val="left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 xml:space="preserve">A4. Stock </w:t>
            </w:r>
            <w:proofErr w:type="gramStart"/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>Status(</w:t>
            </w:r>
            <w:proofErr w:type="gramEnd"/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>6)</w:t>
            </w:r>
          </w:p>
          <w:p w14:paraId="7A783B07" w14:textId="5FBE65B9" w:rsidR="008F2E06" w:rsidRPr="00301B1E" w:rsidRDefault="008F2E06" w:rsidP="008B3A6F">
            <w:pPr>
              <w:wordWrap/>
              <w:adjustRightInd w:val="0"/>
              <w:snapToGrid w:val="0"/>
              <w:jc w:val="left"/>
              <w:rPr>
                <w:rFonts w:asciiTheme="minorHAnsi" w:eastAsia="Malgun Gothic" w:hAnsiTheme="minorHAnsi" w:cstheme="minorHAnsi"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sz w:val="19"/>
                <w:szCs w:val="19"/>
              </w:rPr>
              <w:t>A4.6 (Sharks)</w:t>
            </w:r>
          </w:p>
        </w:tc>
      </w:tr>
      <w:tr w:rsidR="008F2E06" w:rsidRPr="00301B1E" w14:paraId="71BE723F" w14:textId="77777777" w:rsidTr="006D3C33">
        <w:trPr>
          <w:trHeight w:val="64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14:paraId="73A85B3C" w14:textId="77777777" w:rsidR="008F2E06" w:rsidRPr="00301B1E" w:rsidRDefault="008F2E06" w:rsidP="008B3A6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  <w:t>1200-1330</w:t>
            </w:r>
          </w:p>
        </w:tc>
        <w:tc>
          <w:tcPr>
            <w:tcW w:w="625" w:type="pct"/>
            <w:vMerge/>
            <w:noWrap/>
            <w:vAlign w:val="center"/>
          </w:tcPr>
          <w:p w14:paraId="1CC10582" w14:textId="77777777" w:rsidR="008F2E06" w:rsidRPr="00301B1E" w:rsidRDefault="008F2E06" w:rsidP="008B3A6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5" w:type="pct"/>
            <w:vMerge/>
            <w:vAlign w:val="center"/>
          </w:tcPr>
          <w:p w14:paraId="33FD17AE" w14:textId="77777777" w:rsidR="008F2E06" w:rsidRPr="00301B1E" w:rsidRDefault="008F2E06" w:rsidP="008B3A6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5" w:type="pct"/>
            <w:vMerge w:val="restart"/>
            <w:tcBorders>
              <w:right w:val="single" w:sz="2" w:space="0" w:color="auto"/>
            </w:tcBorders>
            <w:noWrap/>
            <w:vAlign w:val="center"/>
          </w:tcPr>
          <w:p w14:paraId="0F8244AE" w14:textId="77777777" w:rsidR="008F2E06" w:rsidRPr="00301B1E" w:rsidRDefault="008F2E06" w:rsidP="008B3A6F">
            <w:pPr>
              <w:wordWrap/>
              <w:adjustRightInd w:val="0"/>
              <w:snapToGrid w:val="0"/>
              <w:jc w:val="lef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14:00- 15:30</w:t>
            </w:r>
          </w:p>
          <w:p w14:paraId="13919238" w14:textId="77777777" w:rsidR="008F2E06" w:rsidRPr="00301B1E" w:rsidRDefault="008F2E06" w:rsidP="008B3A6F">
            <w:pPr>
              <w:wordWrap/>
              <w:adjustRightInd w:val="0"/>
              <w:snapToGrid w:val="0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sz w:val="19"/>
                <w:szCs w:val="19"/>
              </w:rPr>
              <w:t>Chair and Conveners Meeting</w:t>
            </w:r>
          </w:p>
          <w:p w14:paraId="52A31B00" w14:textId="2BD293EB" w:rsidR="008F2E06" w:rsidRPr="00301B1E" w:rsidRDefault="008F2E06" w:rsidP="008B3A6F">
            <w:pPr>
              <w:wordWrap/>
              <w:adjustRightInd w:val="0"/>
              <w:snapToGrid w:val="0"/>
              <w:jc w:val="lef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16:00 –17:00 </w:t>
            </w:r>
          </w:p>
          <w:p w14:paraId="564FB2BB" w14:textId="663C5A0E" w:rsidR="008F2E06" w:rsidRPr="00301B1E" w:rsidRDefault="008F2E06" w:rsidP="008B3A6F">
            <w:pPr>
              <w:wordWrap/>
              <w:adjustRightInd w:val="0"/>
              <w:snapToGrid w:val="0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sz w:val="19"/>
                <w:szCs w:val="19"/>
              </w:rPr>
              <w:t>HOD Meeting</w:t>
            </w:r>
          </w:p>
        </w:tc>
        <w:tc>
          <w:tcPr>
            <w:tcW w:w="250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A8880B5" w14:textId="14B15AF0" w:rsidR="008F2E06" w:rsidRPr="00301B1E" w:rsidRDefault="008F2E06" w:rsidP="008B3A6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sz w:val="19"/>
                <w:szCs w:val="19"/>
              </w:rPr>
              <w:t>Lunch Break (1200-1330)</w:t>
            </w:r>
          </w:p>
        </w:tc>
      </w:tr>
      <w:tr w:rsidR="008F2E06" w:rsidRPr="00301B1E" w14:paraId="605684AC" w14:textId="77777777" w:rsidTr="00301B1E">
        <w:trPr>
          <w:trHeight w:val="396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3231DA91" w14:textId="5D7558D0" w:rsidR="008F2E06" w:rsidRPr="00301B1E" w:rsidRDefault="008F2E06" w:rsidP="008B3A6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  <w:t>1330-1500 (1.5h)</w:t>
            </w:r>
          </w:p>
        </w:tc>
        <w:tc>
          <w:tcPr>
            <w:tcW w:w="625" w:type="pct"/>
            <w:vMerge/>
            <w:noWrap/>
            <w:vAlign w:val="center"/>
          </w:tcPr>
          <w:p w14:paraId="3D9AB3EF" w14:textId="77777777" w:rsidR="008F2E06" w:rsidRPr="00301B1E" w:rsidRDefault="008F2E06" w:rsidP="008B3A6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5" w:type="pct"/>
            <w:vMerge/>
            <w:vAlign w:val="center"/>
          </w:tcPr>
          <w:p w14:paraId="72F5A7B2" w14:textId="77777777" w:rsidR="008F2E06" w:rsidRPr="00301B1E" w:rsidRDefault="008F2E06" w:rsidP="008B3A6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5" w:type="pct"/>
            <w:vMerge/>
            <w:tcBorders>
              <w:right w:val="single" w:sz="2" w:space="0" w:color="auto"/>
            </w:tcBorders>
            <w:noWrap/>
            <w:vAlign w:val="center"/>
          </w:tcPr>
          <w:p w14:paraId="552F49A1" w14:textId="77777777" w:rsidR="008F2E06" w:rsidRPr="00301B1E" w:rsidRDefault="008F2E06" w:rsidP="008B3A6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122889F8" w14:textId="3F7ED467" w:rsidR="008F2E06" w:rsidRPr="00301B1E" w:rsidRDefault="008F2E06" w:rsidP="008B3A6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A3. Data (1)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841B8D3" w14:textId="3457B0D7" w:rsidR="008F2E06" w:rsidRPr="00301B1E" w:rsidRDefault="008F2E06" w:rsidP="008B3A6F">
            <w:pPr>
              <w:wordWrap/>
              <w:adjustRightInd w:val="0"/>
              <w:snapToGrid w:val="0"/>
              <w:jc w:val="lef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A6. EB theme (1)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4C5C464D" w14:textId="72658CF1" w:rsidR="008F2E06" w:rsidRPr="00301B1E" w:rsidRDefault="00301B1E" w:rsidP="00301B1E">
            <w:pPr>
              <w:wordWrap/>
              <w:adjustRightInd w:val="0"/>
              <w:snapToGrid w:val="0"/>
              <w:jc w:val="center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A3. Data (3)</w:t>
            </w:r>
          </w:p>
        </w:tc>
        <w:tc>
          <w:tcPr>
            <w:tcW w:w="624" w:type="pct"/>
            <w:tcBorders>
              <w:bottom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0B01D50A" w14:textId="4EF6C892" w:rsidR="008F2E06" w:rsidRPr="00301B1E" w:rsidRDefault="008F2E06" w:rsidP="008B3A6F">
            <w:pPr>
              <w:wordWrap/>
              <w:adjustRightInd w:val="0"/>
              <w:snapToGrid w:val="0"/>
              <w:jc w:val="left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>A5. MI theme (2)</w:t>
            </w:r>
          </w:p>
        </w:tc>
      </w:tr>
      <w:tr w:rsidR="008F2E06" w:rsidRPr="00301B1E" w14:paraId="27C3EF71" w14:textId="77777777" w:rsidTr="0095215E">
        <w:trPr>
          <w:trHeight w:val="64"/>
        </w:trPr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22CA27B" w14:textId="77777777" w:rsidR="008F2E06" w:rsidRPr="00301B1E" w:rsidRDefault="008F2E06" w:rsidP="008B3A6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  <w:t>1500-1530</w:t>
            </w:r>
          </w:p>
        </w:tc>
        <w:tc>
          <w:tcPr>
            <w:tcW w:w="625" w:type="pct"/>
            <w:vMerge/>
            <w:noWrap/>
            <w:vAlign w:val="center"/>
          </w:tcPr>
          <w:p w14:paraId="35624D62" w14:textId="77777777" w:rsidR="008F2E06" w:rsidRPr="00301B1E" w:rsidRDefault="008F2E06" w:rsidP="008B3A6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5" w:type="pct"/>
            <w:vMerge/>
            <w:vAlign w:val="center"/>
          </w:tcPr>
          <w:p w14:paraId="173F7674" w14:textId="77777777" w:rsidR="008F2E06" w:rsidRPr="00301B1E" w:rsidRDefault="008F2E06" w:rsidP="008B3A6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5" w:type="pct"/>
            <w:vMerge/>
            <w:tcBorders>
              <w:right w:val="single" w:sz="2" w:space="0" w:color="auto"/>
            </w:tcBorders>
            <w:noWrap/>
            <w:vAlign w:val="center"/>
          </w:tcPr>
          <w:p w14:paraId="78B00F69" w14:textId="77777777" w:rsidR="008F2E06" w:rsidRPr="00301B1E" w:rsidRDefault="008F2E06" w:rsidP="008B3A6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2500" w:type="pct"/>
            <w:gridSpan w:val="4"/>
            <w:tcBorders>
              <w:left w:val="single" w:sz="2" w:space="0" w:color="auto"/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54C3618" w14:textId="0F71C5AC" w:rsidR="008F2E06" w:rsidRPr="00301B1E" w:rsidRDefault="008F2E06" w:rsidP="008B3A6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Cs/>
                <w:sz w:val="19"/>
                <w:szCs w:val="19"/>
              </w:rPr>
              <w:t>Afternoon Break (1500-1530)</w:t>
            </w:r>
          </w:p>
        </w:tc>
      </w:tr>
      <w:tr w:rsidR="00301B1E" w:rsidRPr="00301B1E" w14:paraId="18361FBE" w14:textId="77777777" w:rsidTr="00301B1E">
        <w:trPr>
          <w:trHeight w:val="542"/>
        </w:trPr>
        <w:tc>
          <w:tcPr>
            <w:tcW w:w="625" w:type="pct"/>
            <w:vAlign w:val="center"/>
          </w:tcPr>
          <w:p w14:paraId="22C588C9" w14:textId="037F9E7C" w:rsidR="00301B1E" w:rsidRPr="00301B1E" w:rsidRDefault="00301B1E" w:rsidP="008B3A6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  <w:t>1530-1730 (2h)</w:t>
            </w:r>
          </w:p>
        </w:tc>
        <w:tc>
          <w:tcPr>
            <w:tcW w:w="625" w:type="pct"/>
            <w:vMerge/>
            <w:noWrap/>
            <w:vAlign w:val="center"/>
          </w:tcPr>
          <w:p w14:paraId="0F1D4C7B" w14:textId="77777777" w:rsidR="00301B1E" w:rsidRPr="00301B1E" w:rsidRDefault="00301B1E" w:rsidP="008B3A6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5" w:type="pct"/>
            <w:vMerge/>
            <w:vAlign w:val="center"/>
          </w:tcPr>
          <w:p w14:paraId="720BCCC5" w14:textId="77777777" w:rsidR="00301B1E" w:rsidRPr="00301B1E" w:rsidRDefault="00301B1E" w:rsidP="008B3A6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5" w:type="pct"/>
            <w:vMerge/>
            <w:tcBorders>
              <w:right w:val="single" w:sz="2" w:space="0" w:color="auto"/>
            </w:tcBorders>
            <w:noWrap/>
            <w:vAlign w:val="center"/>
          </w:tcPr>
          <w:p w14:paraId="49BB8359" w14:textId="77777777" w:rsidR="00301B1E" w:rsidRPr="00301B1E" w:rsidRDefault="00301B1E" w:rsidP="008B3A6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6" w:type="pct"/>
            <w:tcBorders>
              <w:left w:val="single" w:sz="2" w:space="0" w:color="auto"/>
            </w:tcBorders>
            <w:shd w:val="clear" w:color="auto" w:fill="FFFF00"/>
            <w:noWrap/>
            <w:vAlign w:val="center"/>
          </w:tcPr>
          <w:p w14:paraId="7BE35186" w14:textId="77777777" w:rsidR="00301B1E" w:rsidRPr="00301B1E" w:rsidRDefault="00301B1E" w:rsidP="008B3A6F">
            <w:pPr>
              <w:wordWrap/>
              <w:adjustRightInd w:val="0"/>
              <w:snapToGrid w:val="0"/>
              <w:jc w:val="center"/>
              <w:rPr>
                <w:ins w:id="13" w:author="SungKwon Soh" w:date="2025-08-04T09:40:00Z" w16du:dateUtc="2025-08-03T22:40:00Z"/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A3. Data (2)</w:t>
            </w:r>
          </w:p>
          <w:p w14:paraId="39AAC8D2" w14:textId="17C89076" w:rsidR="00301B1E" w:rsidRPr="00301B1E" w:rsidRDefault="00301B1E" w:rsidP="008B3A6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ins w:id="14" w:author="SungKwon Soh" w:date="2025-08-04T09:41:00Z" w16du:dateUtc="2025-08-03T22:41:00Z">
              <w:r w:rsidRPr="00301B1E">
                <w:rPr>
                  <w:rFonts w:asciiTheme="minorHAnsi" w:hAnsiTheme="minorHAnsi" w:cstheme="minorHAnsi"/>
                  <w:b/>
                  <w:bCs/>
                  <w:sz w:val="19"/>
                  <w:szCs w:val="19"/>
                </w:rPr>
                <w:t>(</w:t>
              </w:r>
            </w:ins>
            <w:ins w:id="15" w:author="SungKwon Soh" w:date="2025-08-04T09:40:00Z" w16du:dateUtc="2025-08-03T22:40:00Z">
              <w:r w:rsidRPr="00301B1E">
                <w:rPr>
                  <w:rFonts w:asciiTheme="minorHAnsi" w:hAnsiTheme="minorHAnsi" w:cstheme="minorHAnsi"/>
                  <w:b/>
                  <w:bCs/>
                  <w:sz w:val="19"/>
                  <w:szCs w:val="19"/>
                </w:rPr>
                <w:t>1530-1750)</w:t>
              </w:r>
            </w:ins>
          </w:p>
        </w:tc>
        <w:tc>
          <w:tcPr>
            <w:tcW w:w="625" w:type="pct"/>
            <w:tcBorders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7E6F1CF" w14:textId="31841335" w:rsidR="00301B1E" w:rsidRPr="00301B1E" w:rsidRDefault="00301B1E" w:rsidP="008B3A6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A6. EB theme (2)</w:t>
            </w:r>
          </w:p>
        </w:tc>
        <w:tc>
          <w:tcPr>
            <w:tcW w:w="625" w:type="pct"/>
            <w:tcBorders>
              <w:left w:val="single" w:sz="4" w:space="0" w:color="auto"/>
            </w:tcBorders>
            <w:shd w:val="clear" w:color="auto" w:fill="92D050"/>
            <w:noWrap/>
            <w:vAlign w:val="center"/>
          </w:tcPr>
          <w:p w14:paraId="21D78404" w14:textId="56D7C758" w:rsidR="00301B1E" w:rsidRPr="00301B1E" w:rsidRDefault="00301B1E" w:rsidP="00301B1E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A6. EB theme (3)</w:t>
            </w:r>
          </w:p>
        </w:tc>
        <w:tc>
          <w:tcPr>
            <w:tcW w:w="624" w:type="pct"/>
            <w:shd w:val="clear" w:color="auto" w:fill="8DB3E2" w:themeFill="text2" w:themeFillTint="66"/>
            <w:noWrap/>
            <w:vAlign w:val="center"/>
          </w:tcPr>
          <w:p w14:paraId="63F063EB" w14:textId="6C796C77" w:rsidR="00301B1E" w:rsidRPr="00301B1E" w:rsidRDefault="00301B1E" w:rsidP="008B3A6F">
            <w:pPr>
              <w:wordWrap/>
              <w:adjustRightInd w:val="0"/>
              <w:snapToGrid w:val="0"/>
              <w:jc w:val="center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>A5. MI theme (3)</w:t>
            </w:r>
          </w:p>
        </w:tc>
      </w:tr>
      <w:tr w:rsidR="008F2E06" w:rsidRPr="00301B1E" w14:paraId="0672AE93" w14:textId="77777777" w:rsidTr="00D62823">
        <w:trPr>
          <w:trHeight w:val="60"/>
        </w:trPr>
        <w:tc>
          <w:tcPr>
            <w:tcW w:w="625" w:type="pct"/>
            <w:vAlign w:val="center"/>
          </w:tcPr>
          <w:p w14:paraId="6F6C68AE" w14:textId="77777777" w:rsidR="008F2E06" w:rsidRPr="00301B1E" w:rsidRDefault="008F2E06" w:rsidP="008B3A6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  <w:t>1730-1830</w:t>
            </w:r>
          </w:p>
        </w:tc>
        <w:tc>
          <w:tcPr>
            <w:tcW w:w="625" w:type="pct"/>
            <w:vMerge/>
            <w:noWrap/>
            <w:vAlign w:val="center"/>
          </w:tcPr>
          <w:p w14:paraId="2CF8BEF1" w14:textId="77777777" w:rsidR="008F2E06" w:rsidRPr="00301B1E" w:rsidRDefault="008F2E06" w:rsidP="008B3A6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5" w:type="pct"/>
            <w:vMerge/>
            <w:vAlign w:val="center"/>
          </w:tcPr>
          <w:p w14:paraId="5DC1F466" w14:textId="77777777" w:rsidR="008F2E06" w:rsidRPr="00301B1E" w:rsidRDefault="008F2E06" w:rsidP="008B3A6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5" w:type="pct"/>
            <w:tcBorders>
              <w:right w:val="single" w:sz="2" w:space="0" w:color="auto"/>
            </w:tcBorders>
            <w:noWrap/>
            <w:vAlign w:val="center"/>
          </w:tcPr>
          <w:p w14:paraId="74C9C684" w14:textId="77777777" w:rsidR="008F2E06" w:rsidRPr="00301B1E" w:rsidRDefault="008F2E06" w:rsidP="008B3A6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6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noWrap/>
            <w:vAlign w:val="center"/>
          </w:tcPr>
          <w:p w14:paraId="7BD1B182" w14:textId="45651EEE" w:rsidR="008F2E06" w:rsidRPr="00301B1E" w:rsidRDefault="008F2E06" w:rsidP="008B3A6F">
            <w:pPr>
              <w:wordWrap/>
              <w:adjustRightInd w:val="0"/>
              <w:snapToGrid w:val="0"/>
              <w:ind w:left="-104" w:right="-105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  <w:tc>
          <w:tcPr>
            <w:tcW w:w="625" w:type="pct"/>
            <w:tcBorders>
              <w:left w:val="single" w:sz="2" w:space="0" w:color="auto"/>
            </w:tcBorders>
            <w:vAlign w:val="center"/>
          </w:tcPr>
          <w:p w14:paraId="3693B64C" w14:textId="4F41417B" w:rsidR="008F2E06" w:rsidRPr="00301B1E" w:rsidRDefault="008F2E06" w:rsidP="008B3A6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sz w:val="19"/>
                <w:szCs w:val="19"/>
              </w:rPr>
              <w:t>JTF (1730-1830)</w:t>
            </w:r>
          </w:p>
        </w:tc>
        <w:tc>
          <w:tcPr>
            <w:tcW w:w="625" w:type="pct"/>
            <w:vAlign w:val="center"/>
          </w:tcPr>
          <w:p w14:paraId="5BC55501" w14:textId="59FE420A" w:rsidR="008F2E06" w:rsidRPr="00301B1E" w:rsidRDefault="008F2E06" w:rsidP="008B3A6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  <w:tc>
          <w:tcPr>
            <w:tcW w:w="624" w:type="pct"/>
            <w:vAlign w:val="center"/>
          </w:tcPr>
          <w:p w14:paraId="3C5AE792" w14:textId="77777777" w:rsidR="008F2E06" w:rsidRPr="00301B1E" w:rsidRDefault="008F2E06" w:rsidP="008B3A6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bookmarkEnd w:id="1"/>
    </w:tbl>
    <w:p w14:paraId="521BF485" w14:textId="77777777" w:rsidR="00D62823" w:rsidRPr="008F2E06" w:rsidRDefault="00D62823" w:rsidP="00B43D1E">
      <w:pPr>
        <w:widowControl/>
        <w:wordWrap/>
        <w:autoSpaceDE/>
        <w:autoSpaceDN/>
        <w:spacing w:after="120"/>
        <w:jc w:val="left"/>
        <w:rPr>
          <w:rFonts w:asciiTheme="minorHAnsi" w:hAnsiTheme="minorHAnsi" w:cstheme="minorHAnsi"/>
          <w:sz w:val="10"/>
          <w:szCs w:val="1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798"/>
        <w:gridCol w:w="1798"/>
        <w:gridCol w:w="1799"/>
        <w:gridCol w:w="1799"/>
        <w:gridCol w:w="1799"/>
        <w:gridCol w:w="1799"/>
        <w:gridCol w:w="1799"/>
        <w:gridCol w:w="1799"/>
      </w:tblGrid>
      <w:tr w:rsidR="00C53FD0" w:rsidRPr="00301B1E" w14:paraId="34C425BB" w14:textId="77777777" w:rsidTr="005B2FDD">
        <w:trPr>
          <w:trHeight w:val="288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360E57" w14:textId="77777777" w:rsidR="00C53FD0" w:rsidRPr="00301B1E" w:rsidRDefault="00C53FD0" w:rsidP="00295953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  <w:bookmarkStart w:id="16" w:name="_Hlk203039438"/>
            <w:r w:rsidRPr="00301B1E"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  <w:t>Time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7D10D14" w14:textId="05887438" w:rsidR="00C53FD0" w:rsidRPr="00301B1E" w:rsidRDefault="00C53FD0" w:rsidP="009636B4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ja-JP"/>
              </w:rPr>
              <w:t>Sun</w:t>
            </w: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, </w:t>
            </w:r>
            <w:r w:rsidR="00D573CE"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</w:t>
            </w:r>
            <w:r w:rsidR="009B00A6" w:rsidRPr="00301B1E">
              <w:rPr>
                <w:rFonts w:asciiTheme="minorHAnsi" w:hAnsiTheme="minorHAnsi" w:cstheme="minorHAnsi" w:hint="eastAsia"/>
                <w:b/>
                <w:bCs/>
                <w:sz w:val="19"/>
                <w:szCs w:val="19"/>
              </w:rPr>
              <w:t>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EF7A46" w14:textId="328B758B" w:rsidR="00C53FD0" w:rsidRPr="00301B1E" w:rsidRDefault="00C53FD0" w:rsidP="009636B4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ja-JP"/>
              </w:rPr>
              <w:t>Mon</w:t>
            </w: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, </w:t>
            </w:r>
            <w:r w:rsidR="00D573CE"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</w:t>
            </w:r>
            <w:r w:rsidR="009B00A6" w:rsidRPr="00301B1E">
              <w:rPr>
                <w:rFonts w:asciiTheme="minorHAnsi" w:hAnsiTheme="minorHAnsi" w:cstheme="minorHAnsi" w:hint="eastAsia"/>
                <w:b/>
                <w:bCs/>
                <w:sz w:val="19"/>
                <w:szCs w:val="19"/>
              </w:rPr>
              <w:t>8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332D09A" w14:textId="1C68CC19" w:rsidR="00C53FD0" w:rsidRPr="00301B1E" w:rsidRDefault="00C53FD0" w:rsidP="009636B4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ja-JP"/>
              </w:rPr>
              <w:t xml:space="preserve">Tue, </w:t>
            </w:r>
            <w:r w:rsidR="009B00A6" w:rsidRPr="00301B1E">
              <w:rPr>
                <w:rFonts w:asciiTheme="minorHAnsi" w:hAnsiTheme="minorHAnsi" w:cstheme="minorHAnsi" w:hint="eastAsia"/>
                <w:b/>
                <w:bCs/>
                <w:sz w:val="19"/>
                <w:szCs w:val="19"/>
              </w:rPr>
              <w:t>19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F79A9D7" w14:textId="442D9BA0" w:rsidR="00C53FD0" w:rsidRPr="00301B1E" w:rsidRDefault="00C53FD0" w:rsidP="009636B4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ja-JP"/>
              </w:rPr>
              <w:t xml:space="preserve">Wed, </w:t>
            </w:r>
            <w:r w:rsidR="00150853"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</w:t>
            </w:r>
            <w:r w:rsidR="009B00A6" w:rsidRPr="00301B1E">
              <w:rPr>
                <w:rFonts w:asciiTheme="minorHAnsi" w:hAnsiTheme="minorHAnsi" w:cstheme="minorHAnsi" w:hint="eastAsia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9758DB8" w14:textId="711621D2" w:rsidR="00C53FD0" w:rsidRPr="00301B1E" w:rsidRDefault="009B00A6" w:rsidP="009636B4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 w:hint="eastAsia"/>
                <w:b/>
                <w:bCs/>
                <w:sz w:val="19"/>
                <w:szCs w:val="19"/>
              </w:rPr>
              <w:t>Thu, 21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DCACC59" w14:textId="77777777" w:rsidR="00C53FD0" w:rsidRPr="00301B1E" w:rsidRDefault="00C53FD0" w:rsidP="00295953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80E3996" w14:textId="77777777" w:rsidR="00C53FD0" w:rsidRPr="00301B1E" w:rsidRDefault="00C53FD0" w:rsidP="00295953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E55DEB" w:rsidRPr="00301B1E" w14:paraId="4D512CD5" w14:textId="77777777" w:rsidTr="00184B9F">
        <w:trPr>
          <w:trHeight w:val="44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4289" w14:textId="0A14DB81" w:rsidR="00E55DEB" w:rsidRPr="00301B1E" w:rsidRDefault="00E55DEB" w:rsidP="00E55DEB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  <w:t>0830-1000 (1.5h)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4D662C" w14:textId="77777777" w:rsidR="00E55DEB" w:rsidRPr="00301B1E" w:rsidRDefault="00E55DEB" w:rsidP="00E55DEB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14558F1D" w14:textId="77777777" w:rsidR="00E55DEB" w:rsidRPr="00301B1E" w:rsidRDefault="00E55DEB" w:rsidP="00E55DEB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315FF8F1" w14:textId="77777777" w:rsidR="00E55DEB" w:rsidRPr="00301B1E" w:rsidRDefault="00E55DEB" w:rsidP="00E55DEB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49DE123D" w14:textId="77777777" w:rsidR="00E55DEB" w:rsidRPr="00301B1E" w:rsidRDefault="00E55DEB" w:rsidP="00E55DEB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676E7C15" w14:textId="77777777" w:rsidR="00E55DEB" w:rsidRPr="00301B1E" w:rsidRDefault="00E55DEB" w:rsidP="00E55DEB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1BE0B9F0" w14:textId="77777777" w:rsidR="00E55DEB" w:rsidRPr="00301B1E" w:rsidRDefault="00E55DEB" w:rsidP="00D62823">
            <w:pPr>
              <w:wordWrap/>
              <w:adjustRightInd w:val="0"/>
              <w:snapToGrid w:val="0"/>
              <w:ind w:left="-16" w:right="-108"/>
              <w:jc w:val="left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>A4. Stock Status (7)</w:t>
            </w:r>
          </w:p>
          <w:p w14:paraId="149B2E3D" w14:textId="27FD04A8" w:rsidR="00E55DEB" w:rsidRPr="00301B1E" w:rsidRDefault="00E55DEB" w:rsidP="00D62823">
            <w:pPr>
              <w:wordWrap/>
              <w:adjustRightInd w:val="0"/>
              <w:snapToGrid w:val="0"/>
              <w:ind w:left="-16"/>
              <w:jc w:val="left"/>
              <w:rPr>
                <w:rFonts w:asciiTheme="minorHAnsi" w:eastAsia="Malgun Gothic" w:hAnsiTheme="minorHAnsi" w:cstheme="minorHAnsi"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sz w:val="19"/>
                <w:szCs w:val="19"/>
              </w:rPr>
              <w:t>A4.7 (Projects)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</w:tcPr>
          <w:p w14:paraId="491396F2" w14:textId="77777777" w:rsidR="00E55DEB" w:rsidRPr="00301B1E" w:rsidRDefault="00E55DEB" w:rsidP="00E55DEB">
            <w:pPr>
              <w:wordWrap/>
              <w:adjustRightInd w:val="0"/>
              <w:snapToGrid w:val="0"/>
              <w:ind w:left="-18" w:right="-108"/>
              <w:jc w:val="left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>A4. Stock Status (9)</w:t>
            </w:r>
          </w:p>
          <w:p w14:paraId="20499043" w14:textId="0F928B92" w:rsidR="00E55DEB" w:rsidRPr="00301B1E" w:rsidRDefault="00E55DEB" w:rsidP="00E55DEB">
            <w:pPr>
              <w:wordWrap/>
              <w:adjustRightInd w:val="0"/>
              <w:snapToGrid w:val="0"/>
              <w:ind w:left="-18" w:right="-108"/>
              <w:jc w:val="left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sz w:val="19"/>
                <w:szCs w:val="19"/>
              </w:rPr>
              <w:t>Recommendation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</w:tcPr>
          <w:p w14:paraId="5541E049" w14:textId="77777777" w:rsidR="00E55DEB" w:rsidRPr="00301B1E" w:rsidRDefault="00E55DEB" w:rsidP="00E55DEB">
            <w:pPr>
              <w:wordWrap/>
              <w:adjustRightInd w:val="0"/>
              <w:snapToGrid w:val="0"/>
              <w:ind w:left="-18" w:right="-288"/>
              <w:jc w:val="left"/>
              <w:rPr>
                <w:rFonts w:asciiTheme="minorHAnsi" w:eastAsia="Malgun Gothic" w:hAnsiTheme="minorHAnsi" w:cstheme="minorHAnsi"/>
                <w:b/>
                <w:bCs/>
                <w:spacing w:val="-6"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b/>
                <w:bCs/>
                <w:spacing w:val="-6"/>
                <w:sz w:val="19"/>
                <w:szCs w:val="19"/>
              </w:rPr>
              <w:t>A4. Stock Status (10)</w:t>
            </w:r>
          </w:p>
          <w:p w14:paraId="4130135C" w14:textId="5B4633CC" w:rsidR="00E55DEB" w:rsidRPr="00301B1E" w:rsidRDefault="00E55DEB" w:rsidP="00E55DEB">
            <w:pPr>
              <w:wordWrap/>
              <w:adjustRightInd w:val="0"/>
              <w:snapToGrid w:val="0"/>
              <w:ind w:left="-18" w:right="-288"/>
              <w:jc w:val="left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sz w:val="19"/>
                <w:szCs w:val="19"/>
              </w:rPr>
              <w:t>Recommendation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</w:tcPr>
          <w:p w14:paraId="43D6BFA4" w14:textId="77777777" w:rsidR="00184B9F" w:rsidRPr="00301B1E" w:rsidRDefault="00184B9F" w:rsidP="00184B9F">
            <w:pPr>
              <w:wordWrap/>
              <w:adjustRightInd w:val="0"/>
              <w:snapToGrid w:val="0"/>
              <w:jc w:val="left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>A5. MI theme (6)</w:t>
            </w:r>
          </w:p>
          <w:p w14:paraId="6C639306" w14:textId="2082C541" w:rsidR="00E55DEB" w:rsidRPr="00301B1E" w:rsidRDefault="00184B9F" w:rsidP="00184B9F">
            <w:pPr>
              <w:wordWrap/>
              <w:adjustRightInd w:val="0"/>
              <w:snapToGrid w:val="0"/>
              <w:jc w:val="lef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sz w:val="19"/>
                <w:szCs w:val="19"/>
              </w:rPr>
              <w:t>Recommendations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430C4EE1" w14:textId="398DF200" w:rsidR="00E55DEB" w:rsidRPr="00301B1E" w:rsidRDefault="00E55DEB" w:rsidP="00E55DEB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sz w:val="19"/>
                <w:szCs w:val="19"/>
                <w:lang w:eastAsia="ja-JP"/>
              </w:rPr>
              <w:t> </w:t>
            </w:r>
          </w:p>
          <w:p w14:paraId="4A3AF7C3" w14:textId="77777777" w:rsidR="00E55DEB" w:rsidRPr="00301B1E" w:rsidRDefault="00E55DEB" w:rsidP="00E55DEB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sz w:val="19"/>
                <w:szCs w:val="19"/>
                <w:lang w:eastAsia="ja-JP"/>
              </w:rPr>
              <w:t> </w:t>
            </w:r>
          </w:p>
          <w:p w14:paraId="533FCE81" w14:textId="77777777" w:rsidR="00E55DEB" w:rsidRPr="00301B1E" w:rsidRDefault="00E55DEB" w:rsidP="00E55DEB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sz w:val="19"/>
                <w:szCs w:val="19"/>
                <w:lang w:eastAsia="ja-JP"/>
              </w:rPr>
              <w:t> </w:t>
            </w:r>
          </w:p>
          <w:p w14:paraId="51E1FC76" w14:textId="77777777" w:rsidR="00E55DEB" w:rsidRPr="00301B1E" w:rsidRDefault="00E55DEB" w:rsidP="00E55DEB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sz w:val="19"/>
                <w:szCs w:val="19"/>
                <w:lang w:eastAsia="ja-JP"/>
              </w:rPr>
              <w:t> </w:t>
            </w:r>
          </w:p>
          <w:p w14:paraId="659F0D49" w14:textId="77777777" w:rsidR="00E55DEB" w:rsidRPr="00301B1E" w:rsidRDefault="00E55DEB" w:rsidP="00E55DEB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sz w:val="19"/>
                <w:szCs w:val="19"/>
                <w:lang w:eastAsia="ja-JP"/>
              </w:rPr>
              <w:t> 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21563D7" w14:textId="77777777" w:rsidR="00E55DEB" w:rsidRPr="00301B1E" w:rsidRDefault="00E55DEB" w:rsidP="00E55DEB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  <w:p w14:paraId="5E731E85" w14:textId="77777777" w:rsidR="00E55DEB" w:rsidRPr="00301B1E" w:rsidRDefault="00E55DEB" w:rsidP="00E55DEB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  <w:p w14:paraId="21CDA23B" w14:textId="3F9AD620" w:rsidR="00E55DEB" w:rsidRPr="00301B1E" w:rsidRDefault="00E55DEB" w:rsidP="00E55DEB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sz w:val="19"/>
                <w:szCs w:val="19"/>
                <w:lang w:eastAsia="ja-JP"/>
              </w:rPr>
              <w:t> </w:t>
            </w:r>
          </w:p>
          <w:p w14:paraId="68D57CCF" w14:textId="77777777" w:rsidR="00E55DEB" w:rsidRPr="00301B1E" w:rsidRDefault="00E55DEB" w:rsidP="00E55DEB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sz w:val="19"/>
                <w:szCs w:val="19"/>
                <w:lang w:eastAsia="ja-JP"/>
              </w:rPr>
              <w:t> </w:t>
            </w:r>
          </w:p>
          <w:p w14:paraId="6122070F" w14:textId="77777777" w:rsidR="00E55DEB" w:rsidRPr="00301B1E" w:rsidRDefault="00E55DEB" w:rsidP="00E55DEB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sz w:val="19"/>
                <w:szCs w:val="19"/>
                <w:lang w:eastAsia="ja-JP"/>
              </w:rPr>
              <w:t> </w:t>
            </w:r>
          </w:p>
          <w:p w14:paraId="7175BFEF" w14:textId="77777777" w:rsidR="00E55DEB" w:rsidRPr="00301B1E" w:rsidRDefault="00E55DEB" w:rsidP="00E55DEB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sz w:val="19"/>
                <w:szCs w:val="19"/>
                <w:lang w:eastAsia="ja-JP"/>
              </w:rPr>
              <w:t> </w:t>
            </w:r>
          </w:p>
        </w:tc>
      </w:tr>
      <w:tr w:rsidR="00E55DEB" w:rsidRPr="00301B1E" w14:paraId="6F480101" w14:textId="77777777" w:rsidTr="00E55DEB">
        <w:trPr>
          <w:trHeight w:val="64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31CEB5" w14:textId="6B1E603C" w:rsidR="00E55DEB" w:rsidRPr="00301B1E" w:rsidRDefault="00E55DEB" w:rsidP="00E55DEB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  <w:t>1000-1030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3BBBD" w14:textId="77777777" w:rsidR="00E55DEB" w:rsidRPr="00301B1E" w:rsidRDefault="00E55DEB" w:rsidP="00E55DEB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D60E2A" w14:textId="719167E5" w:rsidR="00E55DEB" w:rsidRPr="00301B1E" w:rsidRDefault="00E55DEB" w:rsidP="00E55DEB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Cs/>
                <w:sz w:val="19"/>
                <w:szCs w:val="19"/>
              </w:rPr>
              <w:t>Morning Break</w:t>
            </w:r>
            <w:r w:rsidR="008B3A6F" w:rsidRPr="00301B1E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(1000-1030)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14:paraId="1EEA2632" w14:textId="77777777" w:rsidR="00E55DEB" w:rsidRPr="00301B1E" w:rsidRDefault="00E55DEB" w:rsidP="00E55DEB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7C803D7" w14:textId="77777777" w:rsidR="00E55DEB" w:rsidRPr="00301B1E" w:rsidRDefault="00E55DEB" w:rsidP="00E55DEB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</w:tr>
      <w:tr w:rsidR="00E55DEB" w:rsidRPr="00301B1E" w14:paraId="4DDE00D1" w14:textId="77777777" w:rsidTr="00184B9F">
        <w:trPr>
          <w:trHeight w:val="476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8284" w14:textId="593608AF" w:rsidR="00E55DEB" w:rsidRPr="00301B1E" w:rsidRDefault="00E55DEB" w:rsidP="00E55DEB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  <w:t>1030-1200 (1.5h)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AAE53C" w14:textId="77777777" w:rsidR="00E55DEB" w:rsidRPr="00301B1E" w:rsidRDefault="00E55DEB" w:rsidP="00E55DEB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0C1FD5A5" w14:textId="77777777" w:rsidR="009317DF" w:rsidRPr="00301B1E" w:rsidRDefault="009317DF" w:rsidP="009317DF">
            <w:pPr>
              <w:wordWrap/>
              <w:adjustRightInd w:val="0"/>
              <w:snapToGrid w:val="0"/>
              <w:ind w:left="-18" w:right="-108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>A4. Stock Status (8)</w:t>
            </w:r>
          </w:p>
          <w:p w14:paraId="1C28FC20" w14:textId="7C2618A6" w:rsidR="00E55DEB" w:rsidRPr="00301B1E" w:rsidRDefault="009317DF" w:rsidP="009317DF">
            <w:pPr>
              <w:wordWrap/>
              <w:adjustRightInd w:val="0"/>
              <w:snapToGrid w:val="0"/>
              <w:ind w:left="-18" w:right="-108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sz w:val="19"/>
                <w:szCs w:val="19"/>
              </w:rPr>
              <w:t>A4.7 (Projects)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89E968C" w14:textId="1E312BD0" w:rsidR="00184B9F" w:rsidRPr="00301B1E" w:rsidRDefault="00184B9F" w:rsidP="00184B9F">
            <w:pPr>
              <w:wordWrap/>
              <w:adjustRightInd w:val="0"/>
              <w:snapToGrid w:val="0"/>
              <w:jc w:val="lef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A6. EB theme (</w:t>
            </w: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4</w:t>
            </w: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)</w:t>
            </w:r>
          </w:p>
          <w:p w14:paraId="6B5D1C7B" w14:textId="37023913" w:rsidR="00E55DEB" w:rsidRPr="00301B1E" w:rsidRDefault="00184B9F" w:rsidP="00184B9F">
            <w:pPr>
              <w:wordWrap/>
              <w:adjustRightInd w:val="0"/>
              <w:snapToGrid w:val="0"/>
              <w:jc w:val="left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sz w:val="19"/>
                <w:szCs w:val="19"/>
              </w:rPr>
              <w:t>Recommendations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14:paraId="5D700C77" w14:textId="77777777" w:rsidR="00E55DEB" w:rsidRPr="00301B1E" w:rsidRDefault="00E55DEB" w:rsidP="00E55DEB">
            <w:pPr>
              <w:wordWrap/>
              <w:adjustRightInd w:val="0"/>
              <w:snapToGrid w:val="0"/>
              <w:ind w:left="-18" w:right="-108"/>
              <w:rPr>
                <w:rFonts w:asciiTheme="minorHAnsi" w:eastAsia="Malgun Gothic" w:hAnsiTheme="minorHAnsi" w:cstheme="minorHAnsi"/>
                <w:b/>
                <w:bCs/>
                <w:spacing w:val="-6"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b/>
                <w:bCs/>
                <w:spacing w:val="-6"/>
                <w:sz w:val="19"/>
                <w:szCs w:val="19"/>
              </w:rPr>
              <w:t>A4. Stock Status (11)</w:t>
            </w:r>
          </w:p>
          <w:p w14:paraId="6E1A981C" w14:textId="2E9B2286" w:rsidR="00E55DEB" w:rsidRPr="00301B1E" w:rsidRDefault="00E55DEB" w:rsidP="00E55DEB">
            <w:pPr>
              <w:wordWrap/>
              <w:adjustRightInd w:val="0"/>
              <w:snapToGrid w:val="0"/>
              <w:ind w:left="-18" w:right="-108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sz w:val="19"/>
                <w:szCs w:val="19"/>
              </w:rPr>
              <w:t>Recommendation</w:t>
            </w:r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 xml:space="preserve">  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</w:tcPr>
          <w:p w14:paraId="6ECE81E1" w14:textId="119EC1E5" w:rsidR="00E55DEB" w:rsidRPr="00301B1E" w:rsidRDefault="00E55DEB" w:rsidP="00E55DEB">
            <w:pPr>
              <w:wordWrap/>
              <w:adjustRightInd w:val="0"/>
              <w:snapToGrid w:val="0"/>
              <w:ind w:left="-18" w:right="-288"/>
              <w:jc w:val="left"/>
              <w:rPr>
                <w:rFonts w:asciiTheme="minorHAnsi" w:eastAsia="Malgun Gothic" w:hAnsiTheme="minorHAnsi" w:cstheme="minorHAnsi"/>
                <w:b/>
                <w:bCs/>
                <w:spacing w:val="-6"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b/>
                <w:bCs/>
                <w:spacing w:val="-6"/>
                <w:sz w:val="19"/>
                <w:szCs w:val="19"/>
              </w:rPr>
              <w:t>A4. Stock Status (1</w:t>
            </w:r>
            <w:r w:rsidR="00184B9F">
              <w:rPr>
                <w:rFonts w:asciiTheme="minorHAnsi" w:eastAsia="Malgun Gothic" w:hAnsiTheme="minorHAnsi" w:cstheme="minorHAnsi"/>
                <w:b/>
                <w:bCs/>
                <w:spacing w:val="-6"/>
                <w:sz w:val="19"/>
                <w:szCs w:val="19"/>
              </w:rPr>
              <w:t>2</w:t>
            </w:r>
            <w:r w:rsidRPr="00301B1E">
              <w:rPr>
                <w:rFonts w:asciiTheme="minorHAnsi" w:eastAsia="Malgun Gothic" w:hAnsiTheme="minorHAnsi" w:cstheme="minorHAnsi"/>
                <w:b/>
                <w:bCs/>
                <w:spacing w:val="-6"/>
                <w:sz w:val="19"/>
                <w:szCs w:val="19"/>
              </w:rPr>
              <w:t>)</w:t>
            </w:r>
          </w:p>
          <w:p w14:paraId="0D4A6D13" w14:textId="03599146" w:rsidR="00E55DEB" w:rsidRPr="00301B1E" w:rsidRDefault="00E55DEB" w:rsidP="00E55DEB">
            <w:pPr>
              <w:wordWrap/>
              <w:adjustRightInd w:val="0"/>
              <w:snapToGrid w:val="0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sz w:val="19"/>
                <w:szCs w:val="19"/>
              </w:rPr>
              <w:t>Recommendation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14:paraId="7B4731F6" w14:textId="77777777" w:rsidR="00E55DEB" w:rsidRPr="00301B1E" w:rsidRDefault="00E55DEB" w:rsidP="00E55DEB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554B62E" w14:textId="77777777" w:rsidR="00E55DEB" w:rsidRPr="00301B1E" w:rsidRDefault="00E55DEB" w:rsidP="00E55DEB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</w:tr>
      <w:tr w:rsidR="008B3A6F" w:rsidRPr="00301B1E" w14:paraId="7692AFAD" w14:textId="77777777" w:rsidTr="00E55DEB">
        <w:trPr>
          <w:trHeight w:val="64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D22060" w14:textId="307CD4C1" w:rsidR="008B3A6F" w:rsidRPr="00301B1E" w:rsidRDefault="008B3A6F" w:rsidP="008B3A6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  <w:t>1200-1330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30E389" w14:textId="77777777" w:rsidR="008B3A6F" w:rsidRPr="00301B1E" w:rsidRDefault="008B3A6F" w:rsidP="008B3A6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95BE62" w14:textId="300F2410" w:rsidR="008B3A6F" w:rsidRPr="00301B1E" w:rsidRDefault="008B3A6F" w:rsidP="008B3A6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sz w:val="19"/>
                <w:szCs w:val="19"/>
              </w:rPr>
              <w:t>Lunch Break (1200-1330)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14:paraId="11B5979C" w14:textId="77777777" w:rsidR="008B3A6F" w:rsidRPr="00301B1E" w:rsidRDefault="008B3A6F" w:rsidP="008B3A6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E86059F" w14:textId="77777777" w:rsidR="008B3A6F" w:rsidRPr="00301B1E" w:rsidRDefault="008B3A6F" w:rsidP="008B3A6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</w:tr>
      <w:tr w:rsidR="00184B9F" w:rsidRPr="00301B1E" w14:paraId="006FA8AE" w14:textId="77777777" w:rsidTr="00184B9F">
        <w:trPr>
          <w:trHeight w:val="722"/>
        </w:trPr>
        <w:tc>
          <w:tcPr>
            <w:tcW w:w="62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46A770E" w14:textId="0FD26D78" w:rsidR="00184B9F" w:rsidRPr="00301B1E" w:rsidRDefault="00184B9F" w:rsidP="00184B9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  <w:t>1330-1500 (1.5h)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6653FD" w14:textId="77777777" w:rsidR="00184B9F" w:rsidRPr="00301B1E" w:rsidRDefault="00184B9F" w:rsidP="00184B9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EDD7A8" w14:textId="5D7D4CE3" w:rsidR="00184B9F" w:rsidRPr="00301B1E" w:rsidRDefault="00184B9F" w:rsidP="00184B9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A3. Data (</w:t>
            </w: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4</w:t>
            </w: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) </w:t>
            </w:r>
          </w:p>
          <w:p w14:paraId="77B0ED25" w14:textId="43771D13" w:rsidR="00184B9F" w:rsidRPr="00301B1E" w:rsidRDefault="00184B9F" w:rsidP="00184B9F">
            <w:pPr>
              <w:wordWrap/>
              <w:adjustRightInd w:val="0"/>
              <w:snapToGrid w:val="0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sz w:val="19"/>
                <w:szCs w:val="19"/>
              </w:rPr>
              <w:t>Recommendations</w:t>
            </w:r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214FDE25" w14:textId="3048880C" w:rsidR="00184B9F" w:rsidRPr="00301B1E" w:rsidRDefault="00184B9F" w:rsidP="00184B9F">
            <w:pPr>
              <w:wordWrap/>
              <w:adjustRightInd w:val="0"/>
              <w:snapToGrid w:val="0"/>
              <w:jc w:val="lef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A6. EB theme (</w:t>
            </w: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</w:t>
            </w:r>
            <w:r w:rsidRPr="00301B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)</w:t>
            </w:r>
          </w:p>
          <w:p w14:paraId="59869548" w14:textId="20429CEE" w:rsidR="00184B9F" w:rsidRPr="00301B1E" w:rsidRDefault="00184B9F" w:rsidP="00184B9F">
            <w:pPr>
              <w:wordWrap/>
              <w:adjustRightInd w:val="0"/>
              <w:snapToGrid w:val="0"/>
              <w:jc w:val="lef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sz w:val="19"/>
                <w:szCs w:val="19"/>
              </w:rPr>
              <w:t>Recommendations</w:t>
            </w:r>
          </w:p>
        </w:tc>
        <w:tc>
          <w:tcPr>
            <w:tcW w:w="625" w:type="pct"/>
            <w:tcBorders>
              <w:top w:val="nil"/>
              <w:left w:val="nil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14:paraId="4B591319" w14:textId="77777777" w:rsidR="00184B9F" w:rsidRPr="00301B1E" w:rsidRDefault="00184B9F" w:rsidP="00184B9F">
            <w:pPr>
              <w:wordWrap/>
              <w:adjustRightInd w:val="0"/>
              <w:snapToGrid w:val="0"/>
              <w:jc w:val="left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>A5. MI theme (5)</w:t>
            </w:r>
          </w:p>
          <w:p w14:paraId="1B19DA47" w14:textId="333E7FB3" w:rsidR="00184B9F" w:rsidRPr="00301B1E" w:rsidRDefault="00184B9F" w:rsidP="00184B9F">
            <w:pPr>
              <w:wordWrap/>
              <w:adjustRightInd w:val="0"/>
              <w:snapToGrid w:val="0"/>
              <w:rPr>
                <w:rFonts w:asciiTheme="minorHAnsi" w:eastAsia="Malgun Gothic" w:hAnsiTheme="minorHAnsi" w:cstheme="minorHAnsi"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sz w:val="19"/>
                <w:szCs w:val="19"/>
              </w:rPr>
              <w:t>Recommendations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14:paraId="6A217B1B" w14:textId="77777777" w:rsidR="00184B9F" w:rsidRPr="00301B1E" w:rsidRDefault="00184B9F" w:rsidP="00184B9F">
            <w:pPr>
              <w:wordWrap/>
              <w:adjustRightInd w:val="0"/>
              <w:snapToGrid w:val="0"/>
              <w:ind w:left="-18" w:right="-288"/>
              <w:jc w:val="left"/>
              <w:rPr>
                <w:rFonts w:asciiTheme="minorHAnsi" w:eastAsia="Malgun Gothic" w:hAnsiTheme="minorHAnsi" w:cstheme="minorHAnsi"/>
                <w:b/>
                <w:bCs/>
                <w:spacing w:val="-6"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b/>
                <w:bCs/>
                <w:spacing w:val="-6"/>
                <w:sz w:val="19"/>
                <w:szCs w:val="19"/>
              </w:rPr>
              <w:t>A4. Stock Status (13)</w:t>
            </w:r>
          </w:p>
          <w:p w14:paraId="49D79794" w14:textId="217CAC67" w:rsidR="00184B9F" w:rsidRPr="00301B1E" w:rsidRDefault="00184B9F" w:rsidP="00184B9F">
            <w:pPr>
              <w:adjustRightInd w:val="0"/>
              <w:snapToGrid w:val="0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sz w:val="19"/>
                <w:szCs w:val="19"/>
              </w:rPr>
              <w:t>Recommendation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14:paraId="6EDEF509" w14:textId="77777777" w:rsidR="00184B9F" w:rsidRPr="00301B1E" w:rsidRDefault="00184B9F" w:rsidP="00184B9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A6B462A" w14:textId="77777777" w:rsidR="00184B9F" w:rsidRPr="00301B1E" w:rsidRDefault="00184B9F" w:rsidP="00184B9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</w:tr>
      <w:tr w:rsidR="00184B9F" w:rsidRPr="00301B1E" w14:paraId="6E941419" w14:textId="77777777" w:rsidTr="00E55DEB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6A6D295" w14:textId="1B05618D" w:rsidR="00184B9F" w:rsidRPr="00301B1E" w:rsidRDefault="00184B9F" w:rsidP="00184B9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  <w:t>1500-1530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980E2" w14:textId="77777777" w:rsidR="00184B9F" w:rsidRPr="00301B1E" w:rsidRDefault="00184B9F" w:rsidP="00184B9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0252D8" w14:textId="56240444" w:rsidR="00184B9F" w:rsidRPr="00301B1E" w:rsidRDefault="00184B9F" w:rsidP="00184B9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Cs/>
                <w:sz w:val="19"/>
                <w:szCs w:val="19"/>
              </w:rPr>
              <w:t>Afternoon Break (1500-1530)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14:paraId="2130DBCC" w14:textId="77777777" w:rsidR="00184B9F" w:rsidRPr="00301B1E" w:rsidRDefault="00184B9F" w:rsidP="00184B9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A6CE4D8" w14:textId="77777777" w:rsidR="00184B9F" w:rsidRPr="00301B1E" w:rsidRDefault="00184B9F" w:rsidP="00184B9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</w:tr>
      <w:tr w:rsidR="00184B9F" w:rsidRPr="00301B1E" w14:paraId="2593305B" w14:textId="77777777" w:rsidTr="009317DF">
        <w:trPr>
          <w:trHeight w:val="53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3F6EC" w14:textId="0ED90280" w:rsidR="00184B9F" w:rsidRPr="00301B1E" w:rsidRDefault="00184B9F" w:rsidP="00184B9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</w:pPr>
            <w:r w:rsidRPr="00301B1E">
              <w:rPr>
                <w:rFonts w:asciiTheme="minorHAnsi" w:hAnsiTheme="minorHAnsi" w:cstheme="minorHAnsi"/>
                <w:b/>
                <w:sz w:val="19"/>
                <w:szCs w:val="19"/>
                <w:lang w:eastAsia="ja-JP"/>
              </w:rPr>
              <w:t>1530-1730 (2h)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B48EAD" w14:textId="77777777" w:rsidR="00184B9F" w:rsidRPr="00301B1E" w:rsidRDefault="00184B9F" w:rsidP="00184B9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6A7412C" w14:textId="77777777" w:rsidR="00184B9F" w:rsidRDefault="00184B9F" w:rsidP="00184B9F">
            <w:pPr>
              <w:wordWrap/>
              <w:adjustRightInd w:val="0"/>
              <w:snapToGrid w:val="0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>A5. MI theme (</w:t>
            </w:r>
            <w:r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>4</w:t>
            </w:r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>)</w:t>
            </w:r>
          </w:p>
          <w:p w14:paraId="58D285F9" w14:textId="16524556" w:rsidR="00184B9F" w:rsidRPr="009317DF" w:rsidRDefault="00184B9F" w:rsidP="00184B9F">
            <w:pPr>
              <w:wordWrap/>
              <w:adjustRightInd w:val="0"/>
              <w:snapToGrid w:val="0"/>
              <w:rPr>
                <w:rFonts w:asciiTheme="minorHAnsi" w:eastAsia="Malgun Gothic" w:hAnsiTheme="minorHAnsi" w:cstheme="minorHAnsi"/>
                <w:sz w:val="19"/>
                <w:szCs w:val="19"/>
              </w:rPr>
            </w:pPr>
            <w:r>
              <w:rPr>
                <w:rFonts w:asciiTheme="minorHAnsi" w:eastAsia="Malgun Gothic" w:hAnsiTheme="minorHAnsi" w:cstheme="minorHAnsi"/>
                <w:bCs/>
                <w:sz w:val="19"/>
                <w:szCs w:val="19"/>
              </w:rPr>
              <w:t>Finish all MI agenda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1F6A7681" w14:textId="68E3F8DC" w:rsidR="00184B9F" w:rsidRPr="00301B1E" w:rsidRDefault="00184B9F" w:rsidP="00184B9F">
            <w:pPr>
              <w:wordWrap/>
              <w:adjustRightInd w:val="0"/>
              <w:snapToGrid w:val="0"/>
              <w:jc w:val="lef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  <w:t>Agenda 7-12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5250EC8F" w14:textId="652FD6DA" w:rsidR="00184B9F" w:rsidRPr="00301B1E" w:rsidRDefault="00184B9F" w:rsidP="00184B9F">
            <w:pPr>
              <w:wordWrap/>
              <w:adjustRightInd w:val="0"/>
              <w:snapToGrid w:val="0"/>
              <w:jc w:val="left"/>
              <w:rPr>
                <w:rFonts w:asciiTheme="minorHAnsi" w:eastAsia="Malgun Gothic" w:hAnsiTheme="minorHAnsi" w:cstheme="minorHAnsi"/>
                <w:b/>
                <w:bCs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sz w:val="19"/>
                <w:szCs w:val="19"/>
              </w:rPr>
              <w:t>Agenda 7-12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058FFE8C" w14:textId="43B15F28" w:rsidR="00184B9F" w:rsidRPr="00301B1E" w:rsidRDefault="00184B9F" w:rsidP="00184B9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sz w:val="19"/>
                <w:szCs w:val="19"/>
              </w:rPr>
              <w:t>Agenda 7-14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0024F71D" w14:textId="77777777" w:rsidR="00184B9F" w:rsidRPr="00301B1E" w:rsidRDefault="00184B9F" w:rsidP="00184B9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528B422" w14:textId="77777777" w:rsidR="00184B9F" w:rsidRPr="00301B1E" w:rsidRDefault="00184B9F" w:rsidP="00184B9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</w:tr>
      <w:tr w:rsidR="00184B9F" w:rsidRPr="00301B1E" w14:paraId="5079CFE8" w14:textId="77777777" w:rsidTr="00D62823">
        <w:trPr>
          <w:trHeight w:val="6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2D72C" w14:textId="7B4DA2A8" w:rsidR="00184B9F" w:rsidRPr="00301B1E" w:rsidRDefault="00184B9F" w:rsidP="00184B9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301B1E">
              <w:rPr>
                <w:rFonts w:asciiTheme="minorHAnsi" w:hAnsiTheme="minorHAnsi" w:cstheme="minorHAnsi"/>
                <w:b/>
                <w:sz w:val="19"/>
                <w:szCs w:val="19"/>
              </w:rPr>
              <w:t>1730-1830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6ABB" w14:textId="77777777" w:rsidR="00184B9F" w:rsidRPr="00301B1E" w:rsidRDefault="00184B9F" w:rsidP="00184B9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C68E" w14:textId="61598A82" w:rsidR="00184B9F" w:rsidRPr="00301B1E" w:rsidRDefault="00184B9F" w:rsidP="00184B9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38B6" w14:textId="77777777" w:rsidR="00184B9F" w:rsidRPr="00301B1E" w:rsidRDefault="00184B9F" w:rsidP="00184B9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732A" w14:textId="77777777" w:rsidR="00184B9F" w:rsidRPr="00301B1E" w:rsidRDefault="00184B9F" w:rsidP="00184B9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6324" w14:textId="3326AE41" w:rsidR="00184B9F" w:rsidRPr="00301B1E" w:rsidRDefault="00184B9F" w:rsidP="00184B9F">
            <w:pPr>
              <w:wordWrap/>
              <w:adjustRightInd w:val="0"/>
              <w:snapToGrid w:val="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63DCA" w14:textId="77777777" w:rsidR="00184B9F" w:rsidRPr="00301B1E" w:rsidRDefault="00184B9F" w:rsidP="00184B9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D1C76" w14:textId="77777777" w:rsidR="00184B9F" w:rsidRPr="00301B1E" w:rsidRDefault="00184B9F" w:rsidP="00184B9F">
            <w:pPr>
              <w:wordWrap/>
              <w:adjustRightInd w:val="0"/>
              <w:snapToGrid w:val="0"/>
              <w:rPr>
                <w:rFonts w:asciiTheme="minorHAnsi" w:hAnsiTheme="minorHAnsi" w:cstheme="minorHAnsi"/>
                <w:sz w:val="19"/>
                <w:szCs w:val="19"/>
                <w:lang w:eastAsia="ja-JP"/>
              </w:rPr>
            </w:pPr>
          </w:p>
        </w:tc>
      </w:tr>
      <w:bookmarkEnd w:id="16"/>
    </w:tbl>
    <w:p w14:paraId="6C29C6A1" w14:textId="750F9DE6" w:rsidR="008B3A6F" w:rsidRDefault="008B3A6F" w:rsidP="00C53FD0">
      <w:pPr>
        <w:widowControl/>
        <w:wordWrap/>
        <w:autoSpaceDE/>
        <w:autoSpaceDN/>
        <w:jc w:val="left"/>
        <w:rPr>
          <w:rFonts w:asciiTheme="minorHAnsi" w:hAnsiTheme="minorHAnsi" w:cstheme="minorHAnsi"/>
          <w:szCs w:val="20"/>
        </w:rPr>
      </w:pPr>
    </w:p>
    <w:sectPr w:rsidR="008B3A6F" w:rsidSect="00301B1E">
      <w:pgSz w:w="15840" w:h="12240" w:orient="landscape"/>
      <w:pgMar w:top="576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A0BE7" w14:textId="77777777" w:rsidR="001264A2" w:rsidRDefault="001264A2">
      <w:r>
        <w:separator/>
      </w:r>
    </w:p>
  </w:endnote>
  <w:endnote w:type="continuationSeparator" w:id="0">
    <w:p w14:paraId="429FFA13" w14:textId="77777777" w:rsidR="001264A2" w:rsidRDefault="00126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6692F" w14:textId="77777777" w:rsidR="001264A2" w:rsidRDefault="001264A2">
      <w:r>
        <w:separator/>
      </w:r>
    </w:p>
  </w:footnote>
  <w:footnote w:type="continuationSeparator" w:id="0">
    <w:p w14:paraId="6EBB0895" w14:textId="77777777" w:rsidR="001264A2" w:rsidRDefault="001264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B66"/>
    <w:multiLevelType w:val="hybridMultilevel"/>
    <w:tmpl w:val="446E8FEC"/>
    <w:lvl w:ilvl="0" w:tplc="2A0A3C9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D61FAA"/>
    <w:multiLevelType w:val="hybridMultilevel"/>
    <w:tmpl w:val="C32AC028"/>
    <w:lvl w:ilvl="0" w:tplc="F8F6AB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BB5C3F"/>
    <w:multiLevelType w:val="hybridMultilevel"/>
    <w:tmpl w:val="B3E61FCA"/>
    <w:lvl w:ilvl="0" w:tplc="EABA6D62">
      <w:start w:val="1"/>
      <w:numFmt w:val="decimal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2C7AFF"/>
    <w:multiLevelType w:val="hybridMultilevel"/>
    <w:tmpl w:val="98E4E80C"/>
    <w:lvl w:ilvl="0" w:tplc="4F248A48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31251"/>
    <w:multiLevelType w:val="hybridMultilevel"/>
    <w:tmpl w:val="A090599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9223B"/>
    <w:multiLevelType w:val="hybridMultilevel"/>
    <w:tmpl w:val="BF34C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95229"/>
    <w:multiLevelType w:val="hybridMultilevel"/>
    <w:tmpl w:val="6A20DFAE"/>
    <w:lvl w:ilvl="0" w:tplc="9FDEB690">
      <w:start w:val="9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A43EB3"/>
    <w:multiLevelType w:val="hybridMultilevel"/>
    <w:tmpl w:val="6A444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5405F"/>
    <w:multiLevelType w:val="hybridMultilevel"/>
    <w:tmpl w:val="95BE18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247410"/>
    <w:multiLevelType w:val="multilevel"/>
    <w:tmpl w:val="7F1843B0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36"/>
        </w:tabs>
        <w:ind w:left="936" w:hanging="216"/>
      </w:pPr>
      <w:rPr>
        <w:rFonts w:ascii="Symbol" w:hAnsi="Symbo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3EA138C"/>
    <w:multiLevelType w:val="hybridMultilevel"/>
    <w:tmpl w:val="18CCA76C"/>
    <w:lvl w:ilvl="0" w:tplc="F4866CD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color w:val="0000FF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635AD"/>
    <w:multiLevelType w:val="hybridMultilevel"/>
    <w:tmpl w:val="7C4E331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B5D56"/>
    <w:multiLevelType w:val="hybridMultilevel"/>
    <w:tmpl w:val="C51C474E"/>
    <w:lvl w:ilvl="0" w:tplc="50DA2A18">
      <w:start w:val="1"/>
      <w:numFmt w:val="lowerRoman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466BB"/>
    <w:multiLevelType w:val="hybridMultilevel"/>
    <w:tmpl w:val="B8DA205E"/>
    <w:lvl w:ilvl="0" w:tplc="BD329E06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050AAD"/>
    <w:multiLevelType w:val="hybridMultilevel"/>
    <w:tmpl w:val="849CB2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A5844"/>
    <w:multiLevelType w:val="multilevel"/>
    <w:tmpl w:val="9FB455E6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04"/>
        </w:tabs>
        <w:ind w:left="504" w:hanging="144"/>
      </w:pPr>
      <w:rPr>
        <w:rFonts w:ascii="Symbol" w:hAnsi="Symbo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53A2F7D"/>
    <w:multiLevelType w:val="multilevel"/>
    <w:tmpl w:val="B8DA205E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364788"/>
    <w:multiLevelType w:val="hybridMultilevel"/>
    <w:tmpl w:val="F368A010"/>
    <w:lvl w:ilvl="0" w:tplc="6AC6C0D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55593E"/>
    <w:multiLevelType w:val="hybridMultilevel"/>
    <w:tmpl w:val="2BEEA89E"/>
    <w:lvl w:ilvl="0" w:tplc="7A6285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E23DB4"/>
    <w:multiLevelType w:val="hybridMultilevel"/>
    <w:tmpl w:val="4A6A3724"/>
    <w:lvl w:ilvl="0" w:tplc="040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0" w15:restartNumberingAfterBreak="0">
    <w:nsid w:val="539C619A"/>
    <w:multiLevelType w:val="hybridMultilevel"/>
    <w:tmpl w:val="551A4124"/>
    <w:lvl w:ilvl="0" w:tplc="C716100E">
      <w:start w:val="5"/>
      <w:numFmt w:val="decimal"/>
      <w:lvlText w:val="AGENDA ITEM %1"/>
      <w:lvlJc w:val="left"/>
      <w:pPr>
        <w:tabs>
          <w:tab w:val="num" w:pos="720"/>
        </w:tabs>
        <w:ind w:left="216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C13EEC"/>
    <w:multiLevelType w:val="hybridMultilevel"/>
    <w:tmpl w:val="CA9C44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D13070"/>
    <w:multiLevelType w:val="hybridMultilevel"/>
    <w:tmpl w:val="7C263CA2"/>
    <w:lvl w:ilvl="0" w:tplc="89643082">
      <w:start w:val="4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 w15:restartNumberingAfterBreak="0">
    <w:nsid w:val="58626D86"/>
    <w:multiLevelType w:val="hybridMultilevel"/>
    <w:tmpl w:val="5294838E"/>
    <w:lvl w:ilvl="0" w:tplc="BD329E06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4F248A48">
      <w:start w:val="1"/>
      <w:numFmt w:val="bullet"/>
      <w:lvlText w:val=""/>
      <w:lvlJc w:val="left"/>
      <w:pPr>
        <w:tabs>
          <w:tab w:val="num" w:pos="558"/>
        </w:tabs>
        <w:ind w:left="558" w:hanging="288"/>
      </w:pPr>
      <w:rPr>
        <w:rFonts w:ascii="Symbol" w:hAnsi="Symbol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E6757A2"/>
    <w:multiLevelType w:val="multilevel"/>
    <w:tmpl w:val="D33C270C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8641A31"/>
    <w:multiLevelType w:val="multilevel"/>
    <w:tmpl w:val="2BEEA8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9F289C"/>
    <w:multiLevelType w:val="hybridMultilevel"/>
    <w:tmpl w:val="A33A667E"/>
    <w:lvl w:ilvl="0" w:tplc="9FDEB690">
      <w:start w:val="9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EC3455"/>
    <w:multiLevelType w:val="multilevel"/>
    <w:tmpl w:val="D85268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099720459">
    <w:abstractNumId w:val="2"/>
  </w:num>
  <w:num w:numId="2" w16cid:durableId="1351762456">
    <w:abstractNumId w:val="22"/>
  </w:num>
  <w:num w:numId="3" w16cid:durableId="633098234">
    <w:abstractNumId w:val="20"/>
  </w:num>
  <w:num w:numId="4" w16cid:durableId="859511905">
    <w:abstractNumId w:val="23"/>
  </w:num>
  <w:num w:numId="5" w16cid:durableId="1212378450">
    <w:abstractNumId w:val="27"/>
  </w:num>
  <w:num w:numId="6" w16cid:durableId="1353143940">
    <w:abstractNumId w:val="24"/>
  </w:num>
  <w:num w:numId="7" w16cid:durableId="169680786">
    <w:abstractNumId w:val="13"/>
  </w:num>
  <w:num w:numId="8" w16cid:durableId="824591624">
    <w:abstractNumId w:val="16"/>
  </w:num>
  <w:num w:numId="9" w16cid:durableId="1413696508">
    <w:abstractNumId w:val="26"/>
  </w:num>
  <w:num w:numId="10" w16cid:durableId="705106450">
    <w:abstractNumId w:val="6"/>
  </w:num>
  <w:num w:numId="11" w16cid:durableId="549852401">
    <w:abstractNumId w:val="9"/>
  </w:num>
  <w:num w:numId="12" w16cid:durableId="1991249992">
    <w:abstractNumId w:val="15"/>
  </w:num>
  <w:num w:numId="13" w16cid:durableId="986321232">
    <w:abstractNumId w:val="3"/>
  </w:num>
  <w:num w:numId="14" w16cid:durableId="684404638">
    <w:abstractNumId w:val="18"/>
  </w:num>
  <w:num w:numId="15" w16cid:durableId="45836550">
    <w:abstractNumId w:val="25"/>
  </w:num>
  <w:num w:numId="16" w16cid:durableId="1345863910">
    <w:abstractNumId w:val="1"/>
  </w:num>
  <w:num w:numId="17" w16cid:durableId="2077432034">
    <w:abstractNumId w:val="17"/>
  </w:num>
  <w:num w:numId="18" w16cid:durableId="5451431">
    <w:abstractNumId w:val="0"/>
  </w:num>
  <w:num w:numId="19" w16cid:durableId="2114667057">
    <w:abstractNumId w:val="10"/>
  </w:num>
  <w:num w:numId="20" w16cid:durableId="1986927711">
    <w:abstractNumId w:val="8"/>
  </w:num>
  <w:num w:numId="21" w16cid:durableId="39747108">
    <w:abstractNumId w:val="5"/>
  </w:num>
  <w:num w:numId="22" w16cid:durableId="1049649857">
    <w:abstractNumId w:val="19"/>
  </w:num>
  <w:num w:numId="23" w16cid:durableId="226767586">
    <w:abstractNumId w:val="14"/>
  </w:num>
  <w:num w:numId="24" w16cid:durableId="1661346237">
    <w:abstractNumId w:val="7"/>
  </w:num>
  <w:num w:numId="25" w16cid:durableId="2058429664">
    <w:abstractNumId w:val="12"/>
  </w:num>
  <w:num w:numId="26" w16cid:durableId="798768183">
    <w:abstractNumId w:val="21"/>
  </w:num>
  <w:num w:numId="27" w16cid:durableId="141624698">
    <w:abstractNumId w:val="4"/>
  </w:num>
  <w:num w:numId="28" w16cid:durableId="370420621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ungKwon Soh">
    <w15:presenceInfo w15:providerId="AD" w15:userId="S::sungkwon.soh@wcpfc.int::f0f7bb58-a77f-4476-b165-ff06b46806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UxMjE0MzAxMgOyDZV0lIJTi4sz8/NACgzNawGP/wCULQAAAA=="/>
  </w:docVars>
  <w:rsids>
    <w:rsidRoot w:val="007A697C"/>
    <w:rsid w:val="00001DD9"/>
    <w:rsid w:val="00004240"/>
    <w:rsid w:val="000178C7"/>
    <w:rsid w:val="00017F7E"/>
    <w:rsid w:val="00020267"/>
    <w:rsid w:val="00023428"/>
    <w:rsid w:val="0002571B"/>
    <w:rsid w:val="00033AD4"/>
    <w:rsid w:val="000355FA"/>
    <w:rsid w:val="00040493"/>
    <w:rsid w:val="00041C05"/>
    <w:rsid w:val="0005431E"/>
    <w:rsid w:val="00055821"/>
    <w:rsid w:val="00083291"/>
    <w:rsid w:val="00093546"/>
    <w:rsid w:val="000B6E23"/>
    <w:rsid w:val="000C25DB"/>
    <w:rsid w:val="000C45D0"/>
    <w:rsid w:val="000C714E"/>
    <w:rsid w:val="000D11EB"/>
    <w:rsid w:val="00103EBC"/>
    <w:rsid w:val="0012295C"/>
    <w:rsid w:val="001264A2"/>
    <w:rsid w:val="00132B5B"/>
    <w:rsid w:val="00144625"/>
    <w:rsid w:val="00150853"/>
    <w:rsid w:val="00160D0B"/>
    <w:rsid w:val="001621B1"/>
    <w:rsid w:val="00163903"/>
    <w:rsid w:val="00166422"/>
    <w:rsid w:val="001723C8"/>
    <w:rsid w:val="0017262F"/>
    <w:rsid w:val="001754D1"/>
    <w:rsid w:val="00184B9F"/>
    <w:rsid w:val="001863C7"/>
    <w:rsid w:val="00186828"/>
    <w:rsid w:val="001920E3"/>
    <w:rsid w:val="00193417"/>
    <w:rsid w:val="001A1654"/>
    <w:rsid w:val="001A283A"/>
    <w:rsid w:val="001A5986"/>
    <w:rsid w:val="001C108B"/>
    <w:rsid w:val="001C7DDC"/>
    <w:rsid w:val="001F037A"/>
    <w:rsid w:val="001F45E5"/>
    <w:rsid w:val="001F5E3F"/>
    <w:rsid w:val="001F6C15"/>
    <w:rsid w:val="001F6DB9"/>
    <w:rsid w:val="00200590"/>
    <w:rsid w:val="00203E8B"/>
    <w:rsid w:val="00211C02"/>
    <w:rsid w:val="00212F48"/>
    <w:rsid w:val="002149FB"/>
    <w:rsid w:val="00217E19"/>
    <w:rsid w:val="00230FF4"/>
    <w:rsid w:val="00240AA2"/>
    <w:rsid w:val="00247D63"/>
    <w:rsid w:val="00250D27"/>
    <w:rsid w:val="00251940"/>
    <w:rsid w:val="00260E62"/>
    <w:rsid w:val="00271AA1"/>
    <w:rsid w:val="0027335B"/>
    <w:rsid w:val="00287579"/>
    <w:rsid w:val="00293C40"/>
    <w:rsid w:val="002940C2"/>
    <w:rsid w:val="00295953"/>
    <w:rsid w:val="002A1F77"/>
    <w:rsid w:val="002A4B4B"/>
    <w:rsid w:val="002C0C8B"/>
    <w:rsid w:val="002C2E7E"/>
    <w:rsid w:val="002E6A90"/>
    <w:rsid w:val="002F2B1E"/>
    <w:rsid w:val="00301B1E"/>
    <w:rsid w:val="00306B79"/>
    <w:rsid w:val="00316B71"/>
    <w:rsid w:val="003217B4"/>
    <w:rsid w:val="0034194D"/>
    <w:rsid w:val="00342126"/>
    <w:rsid w:val="00346512"/>
    <w:rsid w:val="00356320"/>
    <w:rsid w:val="00360E75"/>
    <w:rsid w:val="00373D14"/>
    <w:rsid w:val="003761D2"/>
    <w:rsid w:val="00377E00"/>
    <w:rsid w:val="00380556"/>
    <w:rsid w:val="00392AF7"/>
    <w:rsid w:val="0039367E"/>
    <w:rsid w:val="003A0EDA"/>
    <w:rsid w:val="003A781A"/>
    <w:rsid w:val="003A7A3C"/>
    <w:rsid w:val="003B622A"/>
    <w:rsid w:val="003D0C7E"/>
    <w:rsid w:val="003D0CD2"/>
    <w:rsid w:val="003E2048"/>
    <w:rsid w:val="003F18AF"/>
    <w:rsid w:val="00406C49"/>
    <w:rsid w:val="00411680"/>
    <w:rsid w:val="00411796"/>
    <w:rsid w:val="004151F5"/>
    <w:rsid w:val="0042100A"/>
    <w:rsid w:val="0042795B"/>
    <w:rsid w:val="004308B1"/>
    <w:rsid w:val="004369FC"/>
    <w:rsid w:val="0045276A"/>
    <w:rsid w:val="00455E79"/>
    <w:rsid w:val="00464237"/>
    <w:rsid w:val="00464B6A"/>
    <w:rsid w:val="00471A6B"/>
    <w:rsid w:val="00472676"/>
    <w:rsid w:val="00476558"/>
    <w:rsid w:val="00477D48"/>
    <w:rsid w:val="0048113F"/>
    <w:rsid w:val="00486C79"/>
    <w:rsid w:val="00486EA4"/>
    <w:rsid w:val="004A1966"/>
    <w:rsid w:val="004A38C8"/>
    <w:rsid w:val="004A7467"/>
    <w:rsid w:val="004C0B23"/>
    <w:rsid w:val="004C2BA9"/>
    <w:rsid w:val="004D30A9"/>
    <w:rsid w:val="004D331D"/>
    <w:rsid w:val="004E03D1"/>
    <w:rsid w:val="004E0BD2"/>
    <w:rsid w:val="004F2D35"/>
    <w:rsid w:val="004F546F"/>
    <w:rsid w:val="0051447D"/>
    <w:rsid w:val="00522182"/>
    <w:rsid w:val="00523E3B"/>
    <w:rsid w:val="0052521F"/>
    <w:rsid w:val="005407B6"/>
    <w:rsid w:val="00541965"/>
    <w:rsid w:val="005475A6"/>
    <w:rsid w:val="00551A38"/>
    <w:rsid w:val="005541C2"/>
    <w:rsid w:val="005548DD"/>
    <w:rsid w:val="0055613F"/>
    <w:rsid w:val="005762FE"/>
    <w:rsid w:val="00583A5E"/>
    <w:rsid w:val="005A3AB8"/>
    <w:rsid w:val="005A77C4"/>
    <w:rsid w:val="005B17CD"/>
    <w:rsid w:val="005B2FDD"/>
    <w:rsid w:val="005C08A8"/>
    <w:rsid w:val="005C0EBC"/>
    <w:rsid w:val="005C65F5"/>
    <w:rsid w:val="005F4DAB"/>
    <w:rsid w:val="005F62B0"/>
    <w:rsid w:val="006039B5"/>
    <w:rsid w:val="006041A7"/>
    <w:rsid w:val="00604F15"/>
    <w:rsid w:val="006129B0"/>
    <w:rsid w:val="00622C76"/>
    <w:rsid w:val="00626038"/>
    <w:rsid w:val="0062617B"/>
    <w:rsid w:val="006457EA"/>
    <w:rsid w:val="00664EA8"/>
    <w:rsid w:val="00673CB8"/>
    <w:rsid w:val="006741AF"/>
    <w:rsid w:val="00684B03"/>
    <w:rsid w:val="0068698E"/>
    <w:rsid w:val="006910C8"/>
    <w:rsid w:val="006A6E7C"/>
    <w:rsid w:val="006A7DB6"/>
    <w:rsid w:val="006B2EE1"/>
    <w:rsid w:val="006C7116"/>
    <w:rsid w:val="006C7CF0"/>
    <w:rsid w:val="006D0C78"/>
    <w:rsid w:val="006D3C33"/>
    <w:rsid w:val="006D4E61"/>
    <w:rsid w:val="006E069C"/>
    <w:rsid w:val="006E694A"/>
    <w:rsid w:val="006F1B14"/>
    <w:rsid w:val="00705165"/>
    <w:rsid w:val="007054C5"/>
    <w:rsid w:val="007212F7"/>
    <w:rsid w:val="007273BB"/>
    <w:rsid w:val="00727C3D"/>
    <w:rsid w:val="00731323"/>
    <w:rsid w:val="0073229E"/>
    <w:rsid w:val="00735CF2"/>
    <w:rsid w:val="00755AE0"/>
    <w:rsid w:val="007753BB"/>
    <w:rsid w:val="00786555"/>
    <w:rsid w:val="0078698F"/>
    <w:rsid w:val="00793712"/>
    <w:rsid w:val="00794520"/>
    <w:rsid w:val="007A6395"/>
    <w:rsid w:val="007A697C"/>
    <w:rsid w:val="007B41BE"/>
    <w:rsid w:val="007C1533"/>
    <w:rsid w:val="007D3277"/>
    <w:rsid w:val="007D6609"/>
    <w:rsid w:val="007E009C"/>
    <w:rsid w:val="007E3433"/>
    <w:rsid w:val="007F12B3"/>
    <w:rsid w:val="007F4102"/>
    <w:rsid w:val="007F6C22"/>
    <w:rsid w:val="00806693"/>
    <w:rsid w:val="008127A3"/>
    <w:rsid w:val="00817E8C"/>
    <w:rsid w:val="008225CF"/>
    <w:rsid w:val="0082635A"/>
    <w:rsid w:val="00826365"/>
    <w:rsid w:val="008263E4"/>
    <w:rsid w:val="00826D8C"/>
    <w:rsid w:val="00834FE9"/>
    <w:rsid w:val="008462F5"/>
    <w:rsid w:val="00864195"/>
    <w:rsid w:val="00874DFB"/>
    <w:rsid w:val="00876E2D"/>
    <w:rsid w:val="00882AA7"/>
    <w:rsid w:val="00884A07"/>
    <w:rsid w:val="00885BB2"/>
    <w:rsid w:val="00886E18"/>
    <w:rsid w:val="00890EBD"/>
    <w:rsid w:val="00895ABE"/>
    <w:rsid w:val="008A7717"/>
    <w:rsid w:val="008B3478"/>
    <w:rsid w:val="008B3A6F"/>
    <w:rsid w:val="008C7C91"/>
    <w:rsid w:val="008D110D"/>
    <w:rsid w:val="008E788D"/>
    <w:rsid w:val="008F098C"/>
    <w:rsid w:val="008F2263"/>
    <w:rsid w:val="008F2A8D"/>
    <w:rsid w:val="008F2E06"/>
    <w:rsid w:val="008F476A"/>
    <w:rsid w:val="0090455C"/>
    <w:rsid w:val="00905504"/>
    <w:rsid w:val="009140C7"/>
    <w:rsid w:val="009168B9"/>
    <w:rsid w:val="009317DF"/>
    <w:rsid w:val="009375DB"/>
    <w:rsid w:val="009502EF"/>
    <w:rsid w:val="00952304"/>
    <w:rsid w:val="00954DC8"/>
    <w:rsid w:val="009636B4"/>
    <w:rsid w:val="009651B0"/>
    <w:rsid w:val="00971FD8"/>
    <w:rsid w:val="009803B8"/>
    <w:rsid w:val="00982917"/>
    <w:rsid w:val="00983C3D"/>
    <w:rsid w:val="009853F6"/>
    <w:rsid w:val="009A5FEA"/>
    <w:rsid w:val="009B00A6"/>
    <w:rsid w:val="009C08C8"/>
    <w:rsid w:val="009C32F6"/>
    <w:rsid w:val="009C7882"/>
    <w:rsid w:val="009E05EE"/>
    <w:rsid w:val="009E77E3"/>
    <w:rsid w:val="009F00B7"/>
    <w:rsid w:val="009F6693"/>
    <w:rsid w:val="00A01071"/>
    <w:rsid w:val="00A039A2"/>
    <w:rsid w:val="00A0693F"/>
    <w:rsid w:val="00A172B0"/>
    <w:rsid w:val="00A242A1"/>
    <w:rsid w:val="00A45F80"/>
    <w:rsid w:val="00A5526F"/>
    <w:rsid w:val="00A568FA"/>
    <w:rsid w:val="00A67885"/>
    <w:rsid w:val="00A716C4"/>
    <w:rsid w:val="00A85B49"/>
    <w:rsid w:val="00A878FE"/>
    <w:rsid w:val="00A913BC"/>
    <w:rsid w:val="00A92B20"/>
    <w:rsid w:val="00A97F20"/>
    <w:rsid w:val="00AA12B7"/>
    <w:rsid w:val="00AB0D4C"/>
    <w:rsid w:val="00AB2073"/>
    <w:rsid w:val="00AD5D5B"/>
    <w:rsid w:val="00AE1E9F"/>
    <w:rsid w:val="00AE2A27"/>
    <w:rsid w:val="00AE5ECD"/>
    <w:rsid w:val="00AE67DC"/>
    <w:rsid w:val="00AE7FA4"/>
    <w:rsid w:val="00AF2D73"/>
    <w:rsid w:val="00B04716"/>
    <w:rsid w:val="00B0701B"/>
    <w:rsid w:val="00B271E5"/>
    <w:rsid w:val="00B27835"/>
    <w:rsid w:val="00B32258"/>
    <w:rsid w:val="00B40326"/>
    <w:rsid w:val="00B42EED"/>
    <w:rsid w:val="00B4318C"/>
    <w:rsid w:val="00B43D1E"/>
    <w:rsid w:val="00B46932"/>
    <w:rsid w:val="00B50ADC"/>
    <w:rsid w:val="00B66B02"/>
    <w:rsid w:val="00B81483"/>
    <w:rsid w:val="00B877CD"/>
    <w:rsid w:val="00B93660"/>
    <w:rsid w:val="00B94E08"/>
    <w:rsid w:val="00BA7238"/>
    <w:rsid w:val="00BB5F4A"/>
    <w:rsid w:val="00BB622A"/>
    <w:rsid w:val="00BC0E24"/>
    <w:rsid w:val="00BC4F2F"/>
    <w:rsid w:val="00BE2327"/>
    <w:rsid w:val="00BE2608"/>
    <w:rsid w:val="00BE5802"/>
    <w:rsid w:val="00BF048B"/>
    <w:rsid w:val="00C12CDE"/>
    <w:rsid w:val="00C3029F"/>
    <w:rsid w:val="00C306D7"/>
    <w:rsid w:val="00C35661"/>
    <w:rsid w:val="00C41FD7"/>
    <w:rsid w:val="00C44328"/>
    <w:rsid w:val="00C46208"/>
    <w:rsid w:val="00C4788E"/>
    <w:rsid w:val="00C53625"/>
    <w:rsid w:val="00C53FD0"/>
    <w:rsid w:val="00C65D8E"/>
    <w:rsid w:val="00C71020"/>
    <w:rsid w:val="00C744BD"/>
    <w:rsid w:val="00C76C8C"/>
    <w:rsid w:val="00C76CDD"/>
    <w:rsid w:val="00C87D8C"/>
    <w:rsid w:val="00CB05C2"/>
    <w:rsid w:val="00CE20E3"/>
    <w:rsid w:val="00CE4F7B"/>
    <w:rsid w:val="00CF2325"/>
    <w:rsid w:val="00CF5A21"/>
    <w:rsid w:val="00D00AD9"/>
    <w:rsid w:val="00D05FFB"/>
    <w:rsid w:val="00D10E7E"/>
    <w:rsid w:val="00D1142B"/>
    <w:rsid w:val="00D15971"/>
    <w:rsid w:val="00D16B61"/>
    <w:rsid w:val="00D215BF"/>
    <w:rsid w:val="00D23394"/>
    <w:rsid w:val="00D2380A"/>
    <w:rsid w:val="00D337D3"/>
    <w:rsid w:val="00D432D8"/>
    <w:rsid w:val="00D47527"/>
    <w:rsid w:val="00D5272C"/>
    <w:rsid w:val="00D55A42"/>
    <w:rsid w:val="00D573CE"/>
    <w:rsid w:val="00D6238E"/>
    <w:rsid w:val="00D62823"/>
    <w:rsid w:val="00D64F2A"/>
    <w:rsid w:val="00D801BD"/>
    <w:rsid w:val="00D936BC"/>
    <w:rsid w:val="00D9390E"/>
    <w:rsid w:val="00DA3061"/>
    <w:rsid w:val="00DB0886"/>
    <w:rsid w:val="00DB7954"/>
    <w:rsid w:val="00DC0B78"/>
    <w:rsid w:val="00DC55E0"/>
    <w:rsid w:val="00DE7D20"/>
    <w:rsid w:val="00DF7E6C"/>
    <w:rsid w:val="00E01F65"/>
    <w:rsid w:val="00E0286A"/>
    <w:rsid w:val="00E0691B"/>
    <w:rsid w:val="00E06D93"/>
    <w:rsid w:val="00E10F07"/>
    <w:rsid w:val="00E1660E"/>
    <w:rsid w:val="00E1765D"/>
    <w:rsid w:val="00E2252E"/>
    <w:rsid w:val="00E25418"/>
    <w:rsid w:val="00E41905"/>
    <w:rsid w:val="00E42915"/>
    <w:rsid w:val="00E4639E"/>
    <w:rsid w:val="00E50A1F"/>
    <w:rsid w:val="00E5136D"/>
    <w:rsid w:val="00E518EF"/>
    <w:rsid w:val="00E55DEB"/>
    <w:rsid w:val="00E600A1"/>
    <w:rsid w:val="00E60D2F"/>
    <w:rsid w:val="00E66E54"/>
    <w:rsid w:val="00E74BEA"/>
    <w:rsid w:val="00E76AE0"/>
    <w:rsid w:val="00E8792B"/>
    <w:rsid w:val="00E900C1"/>
    <w:rsid w:val="00E92CAB"/>
    <w:rsid w:val="00EB4529"/>
    <w:rsid w:val="00EC3445"/>
    <w:rsid w:val="00EC6933"/>
    <w:rsid w:val="00ED5594"/>
    <w:rsid w:val="00EE4ADE"/>
    <w:rsid w:val="00EF25D5"/>
    <w:rsid w:val="00EF4EEB"/>
    <w:rsid w:val="00F02CD5"/>
    <w:rsid w:val="00F03710"/>
    <w:rsid w:val="00F04DC2"/>
    <w:rsid w:val="00F10877"/>
    <w:rsid w:val="00F1402D"/>
    <w:rsid w:val="00F14B94"/>
    <w:rsid w:val="00F1592A"/>
    <w:rsid w:val="00F171D9"/>
    <w:rsid w:val="00F249B3"/>
    <w:rsid w:val="00F31F44"/>
    <w:rsid w:val="00F345B7"/>
    <w:rsid w:val="00F42797"/>
    <w:rsid w:val="00F5438F"/>
    <w:rsid w:val="00F631AF"/>
    <w:rsid w:val="00F709EE"/>
    <w:rsid w:val="00F71BE3"/>
    <w:rsid w:val="00F73966"/>
    <w:rsid w:val="00F87EEA"/>
    <w:rsid w:val="00F940DE"/>
    <w:rsid w:val="00F96C09"/>
    <w:rsid w:val="00FA1703"/>
    <w:rsid w:val="00FC090C"/>
    <w:rsid w:val="00FC5CF1"/>
    <w:rsid w:val="00FC5F7D"/>
    <w:rsid w:val="00FD3A34"/>
    <w:rsid w:val="00FD6CFC"/>
    <w:rsid w:val="00FF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4A70F1"/>
  <w15:docId w15:val="{22EF89BE-E8AC-4B6B-9610-8D7E852AE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5B49"/>
    <w:pPr>
      <w:widowControl w:val="0"/>
      <w:wordWrap w:val="0"/>
      <w:autoSpaceDE w:val="0"/>
      <w:autoSpaceDN w:val="0"/>
      <w:jc w:val="both"/>
    </w:pPr>
    <w:rPr>
      <w:rFonts w:ascii="Batang"/>
      <w:kern w:val="2"/>
      <w:szCs w:val="24"/>
      <w:lang w:eastAsia="ko-KR"/>
    </w:rPr>
  </w:style>
  <w:style w:type="paragraph" w:styleId="Heading1">
    <w:name w:val="heading 1"/>
    <w:basedOn w:val="Normal"/>
    <w:next w:val="Normal"/>
    <w:qFormat/>
    <w:rsid w:val="00A85B49"/>
    <w:pPr>
      <w:keepNext/>
      <w:jc w:val="center"/>
      <w:outlineLvl w:val="0"/>
    </w:pPr>
    <w:rPr>
      <w:rFonts w:ascii="Times New Roman"/>
      <w:b/>
      <w:bCs/>
      <w:sz w:val="22"/>
    </w:rPr>
  </w:style>
  <w:style w:type="paragraph" w:styleId="Heading4">
    <w:name w:val="heading 4"/>
    <w:basedOn w:val="Normal"/>
    <w:next w:val="Normal"/>
    <w:qFormat/>
    <w:rsid w:val="00A85B49"/>
    <w:pPr>
      <w:keepNext/>
      <w:widowControl/>
      <w:wordWrap/>
      <w:autoSpaceDE/>
      <w:autoSpaceDN/>
      <w:spacing w:after="120" w:line="240" w:lineRule="exact"/>
      <w:jc w:val="center"/>
      <w:outlineLvl w:val="3"/>
    </w:pPr>
    <w:rPr>
      <w:rFonts w:ascii="Times New Roman" w:eastAsia="Times New Roman"/>
      <w:b/>
      <w:kern w:val="0"/>
      <w:sz w:val="22"/>
      <w:szCs w:val="22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5B49"/>
    <w:pPr>
      <w:widowControl/>
      <w:wordWrap/>
      <w:autoSpaceDE/>
      <w:autoSpaceDN/>
      <w:jc w:val="center"/>
    </w:pPr>
    <w:rPr>
      <w:rFonts w:ascii="Times New Roman" w:eastAsia="Times New Roman"/>
      <w:kern w:val="0"/>
      <w:sz w:val="24"/>
      <w:lang w:val="en-GB" w:eastAsia="en-US"/>
    </w:rPr>
  </w:style>
  <w:style w:type="paragraph" w:customStyle="1" w:styleId="Default">
    <w:name w:val="Default"/>
    <w:rsid w:val="00AA12B7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semiHidden/>
    <w:rsid w:val="00AA12B7"/>
    <w:rPr>
      <w:szCs w:val="20"/>
    </w:rPr>
  </w:style>
  <w:style w:type="character" w:styleId="FootnoteReference">
    <w:name w:val="footnote reference"/>
    <w:basedOn w:val="DefaultParagraphFont"/>
    <w:semiHidden/>
    <w:rsid w:val="00AA12B7"/>
    <w:rPr>
      <w:vertAlign w:val="superscript"/>
    </w:rPr>
  </w:style>
  <w:style w:type="paragraph" w:styleId="BalloonText">
    <w:name w:val="Balloon Text"/>
    <w:basedOn w:val="Normal"/>
    <w:semiHidden/>
    <w:rsid w:val="005548D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9C08C8"/>
    <w:rPr>
      <w:sz w:val="16"/>
      <w:szCs w:val="16"/>
    </w:rPr>
  </w:style>
  <w:style w:type="paragraph" w:styleId="CommentText">
    <w:name w:val="annotation text"/>
    <w:basedOn w:val="Normal"/>
    <w:semiHidden/>
    <w:rsid w:val="009C08C8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9C08C8"/>
    <w:rPr>
      <w:b/>
      <w:bCs/>
    </w:rPr>
  </w:style>
  <w:style w:type="paragraph" w:styleId="ListParagraph">
    <w:name w:val="List Paragraph"/>
    <w:basedOn w:val="Normal"/>
    <w:uiPriority w:val="34"/>
    <w:qFormat/>
    <w:rsid w:val="00293C40"/>
    <w:pPr>
      <w:ind w:left="720"/>
      <w:contextualSpacing/>
    </w:pPr>
  </w:style>
  <w:style w:type="table" w:styleId="TableGrid">
    <w:name w:val="Table Grid"/>
    <w:basedOn w:val="TableNormal"/>
    <w:uiPriority w:val="39"/>
    <w:rsid w:val="007945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4D33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D331D"/>
    <w:rPr>
      <w:rFonts w:ascii="Batang"/>
      <w:kern w:val="2"/>
      <w:szCs w:val="24"/>
      <w:lang w:eastAsia="ko-KR"/>
    </w:rPr>
  </w:style>
  <w:style w:type="paragraph" w:styleId="Footer">
    <w:name w:val="footer"/>
    <w:basedOn w:val="Normal"/>
    <w:link w:val="FooterChar"/>
    <w:unhideWhenUsed/>
    <w:rsid w:val="004D33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D331D"/>
    <w:rPr>
      <w:rFonts w:ascii="Batang"/>
      <w:kern w:val="2"/>
      <w:szCs w:val="24"/>
      <w:lang w:eastAsia="ko-KR"/>
    </w:rPr>
  </w:style>
  <w:style w:type="paragraph" w:styleId="Revision">
    <w:name w:val="Revision"/>
    <w:hidden/>
    <w:uiPriority w:val="99"/>
    <w:semiHidden/>
    <w:rsid w:val="00B66B02"/>
    <w:rPr>
      <w:rFonts w:ascii="Batang"/>
      <w:kern w:val="2"/>
      <w:szCs w:val="24"/>
      <w:lang w:eastAsia="ko-KR"/>
    </w:rPr>
  </w:style>
  <w:style w:type="paragraph" w:styleId="Date">
    <w:name w:val="Date"/>
    <w:basedOn w:val="Normal"/>
    <w:next w:val="Normal"/>
    <w:link w:val="DateChar"/>
    <w:semiHidden/>
    <w:unhideWhenUsed/>
    <w:rsid w:val="00E55DEB"/>
  </w:style>
  <w:style w:type="character" w:customStyle="1" w:styleId="DateChar">
    <w:name w:val="Date Char"/>
    <w:basedOn w:val="DefaultParagraphFont"/>
    <w:link w:val="Date"/>
    <w:semiHidden/>
    <w:rsid w:val="00E55DEB"/>
    <w:rPr>
      <w:rFonts w:ascii="Batang"/>
      <w:kern w:val="2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3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2348B-87FD-4C02-808E-93A909DB4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1539</Characters>
  <Application>Microsoft Office Word</Application>
  <DocSecurity>0</DocSecurity>
  <Lines>219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INDICATIVE SCHEDULE</vt:lpstr>
    </vt:vector>
  </TitlesOfParts>
  <Company>해외자원팀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INDICATIVE SCHEDULE</dc:title>
  <dc:creator>USER</dc:creator>
  <cp:lastModifiedBy>SungKwon Soh</cp:lastModifiedBy>
  <cp:revision>2</cp:revision>
  <cp:lastPrinted>2025-08-16T05:29:00Z</cp:lastPrinted>
  <dcterms:created xsi:type="dcterms:W3CDTF">2025-08-18T01:03:00Z</dcterms:created>
  <dcterms:modified xsi:type="dcterms:W3CDTF">2025-08-18T01:03:00Z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eae9921af90fca5ebea7b9150b6e44a399c2c0156ec5ed882f3de8524047de3d</vt:lpwstr>
  </property>
</Properties>
</file>